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460028" w:rsidRDefault="00595902" w:rsidP="00857962">
      <w:pPr>
        <w:pStyle w:val="Title"/>
      </w:pPr>
      <w:bookmarkStart w:id="0" w:name="_GoBack"/>
      <w:bookmarkEnd w:id="0"/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5" o:spid="_x0000_s1026" type="#_x0000_t202" style="position:absolute;left:0;text-align:left;margin-left:-92.7pt;margin-top:114.85pt;width:225.8pt;height:31.7pt;rotation:-90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fY68ECAADN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" filled="f" fillcolor="#0c9" stroked="f">
            <v:textbox style="layout-flow:vertical;mso-layout-flow-alt:bottom-to-top">
              <w:txbxContent>
                <w:p w:rsidR="00460028" w:rsidRDefault="00460028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7" o:spid="_x0000_s1031" style="position:absolute;left:0;text-align:left;z-index:251660800;visibility:visibl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</w:pict>
      </w:r>
      <w:r>
        <w:rPr>
          <w:noProof/>
          <w:lang w:val="en-IE" w:eastAsia="en-IE"/>
        </w:rPr>
        <w:pict>
          <v:line id="Line 116" o:spid="_x0000_s1030" style="position:absolute;left:0;text-align:left;flip:y;z-index:251659776;visibility:visible;mso-wrap-distance-left:3.17497mm;mso-wrap-distance-right:3.17497mm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</w:pict>
      </w:r>
      <w:r>
        <w:rPr>
          <w:noProof/>
          <w:lang w:val="en-IE" w:eastAsia="en-IE"/>
        </w:rPr>
        <w:pict>
          <v:shape id="Text Box 114" o:spid="_x0000_s1027" type="#_x0000_t202" style="position:absolute;left:0;text-align:left;margin-left:-193.1pt;margin-top:447.95pt;width:422.3pt;height:36pt;rotation:-90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jgWMECAADU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070873">
                    <w:rPr>
                      <w:rFonts w:cs="Arial"/>
                      <w:color w:val="000000"/>
                      <w:lang w:val="fr-FR"/>
                    </w:rPr>
                    <w:t xml:space="preserve">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<v:textbox>
              <w:txbxContent>
                <w:p w:rsidR="00460028" w:rsidRPr="0044047B" w:rsidRDefault="00413466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460028" w:rsidRPr="0044047B" w:rsidRDefault="00F9544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en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  <w:proofErr w:type="gramEnd"/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+33 1 34 51 70 0</w:t>
                  </w:r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="0044047B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Fax:</w:t>
                  </w:r>
                  <w:r w:rsidR="00F9544D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Pr="0044047B" w:rsidRDefault="00985597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>-mail</w:t>
                  </w:r>
                  <w:proofErr w:type="gramEnd"/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hyperlink r:id="rId9" w:history="1">
                    <w:r w:rsidR="009B28ED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 w:rsidR="00070873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 w:rsid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460028"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="00070873"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9B28ED" w:rsidRPr="00524A59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2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>
              <w:txbxContent>
                <w:p w:rsid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Recommendation</w:t>
                  </w:r>
                </w:p>
                <w:p w:rsidR="00460028" w:rsidRPr="0044047B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ENAV</w:t>
                  </w:r>
                  <w:r w:rsidR="0044047B" w:rsidRP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-</w:t>
                  </w:r>
                  <w:r w:rsidR="0012230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44047B"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  <w:r w:rsidR="0044047B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- </w:t>
                  </w:r>
                  <w:r w:rsidR="005D08CF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Appendix </w:t>
                  </w:r>
                  <w:r w:rsidR="00EA4919" w:rsidRPr="00EA4919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7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D52FE" w:rsidRDefault="009D52FE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Internal </w:t>
                  </w:r>
                  <w:r w:rsidR="00EA4919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Reliability</w:t>
                  </w: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BD2E47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M</w:t>
                  </w:r>
                  <w:r w:rsidRPr="009D52FE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odel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Working Towards]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46002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Edition</w:t>
                  </w:r>
                  <w:r w:rsidR="00274C38" w:rsidRP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1</w:t>
                  </w:r>
                </w:p>
                <w:p w:rsidR="00460028" w:rsidRPr="004404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44047B" w:rsidRDefault="004404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274C3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2015</w:t>
                  </w: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274C3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  <w:r w:rsidRPr="00274C38">
                    <w:rPr>
                      <w:rFonts w:cs="Arial"/>
                      <w:b/>
                      <w:bCs/>
                      <w:color w:val="000000"/>
                    </w:rPr>
                    <w:t>Initial Version</w:t>
                  </w:r>
                </w:p>
              </w:txbxContent>
            </v:textbox>
          </v:shape>
        </w:pict>
      </w:r>
      <w:r w:rsidR="00460028" w:rsidRPr="00524A59">
        <w:br w:type="page"/>
      </w:r>
      <w:r w:rsidR="00AC0741">
        <w:lastRenderedPageBreak/>
        <w:t>Appendix</w:t>
      </w:r>
      <w:r w:rsidR="00857962" w:rsidRPr="00460028">
        <w:t xml:space="preserve"> Revisions</w:t>
      </w:r>
      <w:r w:rsidR="00E22226">
        <w:t xml:space="preserve"> </w:t>
      </w:r>
    </w:p>
    <w:p w:rsidR="00857962" w:rsidRPr="00460028" w:rsidRDefault="00AC0741" w:rsidP="00857962">
      <w:pPr>
        <w:pStyle w:val="BodyText"/>
      </w:pPr>
      <w:r>
        <w:t>Revisions to this</w:t>
      </w:r>
      <w:r w:rsidR="00857962" w:rsidRPr="00460028">
        <w:t xml:space="preserve"> </w:t>
      </w:r>
      <w:r>
        <w:t>Appendix</w:t>
      </w:r>
      <w:r w:rsidR="00857962" w:rsidRPr="00460028">
        <w:t xml:space="preserve">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5D08CF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 xml:space="preserve">Recommendation </w:t>
      </w:r>
      <w:r w:rsidR="00274C38" w:rsidRPr="00274C38">
        <w:t>ENAV</w:t>
      </w:r>
      <w:r w:rsidR="005D08CF" w:rsidRPr="00274C38">
        <w:t>-</w:t>
      </w:r>
      <w:r w:rsidR="00274C38">
        <w:rPr>
          <w:highlight w:val="yellow"/>
        </w:rPr>
        <w:t>[</w:t>
      </w:r>
      <w:r w:rsidR="005D08CF" w:rsidRPr="001F045B">
        <w:rPr>
          <w:highlight w:val="yellow"/>
        </w:rPr>
        <w:t>####</w:t>
      </w:r>
      <w:r w:rsidR="00274C38">
        <w:t>]</w:t>
      </w:r>
    </w:p>
    <w:p w:rsidR="009E1230" w:rsidRPr="00DF6EB4" w:rsidRDefault="005D08CF" w:rsidP="00DF6EB4">
      <w:pPr>
        <w:pStyle w:val="BlockText"/>
      </w:pPr>
      <w:r w:rsidRPr="009D52FE">
        <w:t xml:space="preserve">Appendix </w:t>
      </w:r>
      <w:r w:rsidR="00EA4919">
        <w:t>7</w:t>
      </w:r>
      <w:r w:rsidRPr="009D52FE">
        <w:t xml:space="preserve"> </w:t>
      </w:r>
      <w:r w:rsidR="009D52FE" w:rsidRPr="009D52FE">
        <w:t>–</w:t>
      </w:r>
      <w:r w:rsidRPr="009D52FE">
        <w:t xml:space="preserve"> </w:t>
      </w:r>
      <w:r w:rsidR="009D52FE" w:rsidRPr="009D52FE">
        <w:t>Internal</w:t>
      </w:r>
      <w:r w:rsidR="009D52FE">
        <w:t xml:space="preserve"> </w:t>
      </w:r>
      <w:r w:rsidR="00EA4919">
        <w:t>Reliability</w:t>
      </w:r>
      <w:r w:rsidR="009D52FE">
        <w:t xml:space="preserve"> Model</w:t>
      </w:r>
    </w:p>
    <w:p w:rsidR="009E1230" w:rsidRPr="00460028" w:rsidRDefault="009E1230"/>
    <w:p w:rsidR="005207B2" w:rsidRDefault="00460028" w:rsidP="00A00BE3">
      <w:pPr>
        <w:pStyle w:val="Title"/>
        <w:rPr>
          <w:ins w:id="1" w:author="NAIS" w:date="2014-08-28T10:42:00Z"/>
          <w:lang w:val="de-DE"/>
        </w:rPr>
      </w:pPr>
      <w:r w:rsidRPr="00EA4919">
        <w:rPr>
          <w:lang w:val="de-DE"/>
        </w:rPr>
        <w:t>Table o</w:t>
      </w:r>
      <w:r w:rsidR="00A00BE3">
        <w:rPr>
          <w:lang w:val="de-DE"/>
        </w:rPr>
        <w:t>f Contents</w:t>
      </w:r>
    </w:p>
    <w:p w:rsidR="009109DF" w:rsidRDefault="009109DF" w:rsidP="009109DF">
      <w:pPr>
        <w:autoSpaceDE w:val="0"/>
        <w:autoSpaceDN w:val="0"/>
        <w:adjustRightInd w:val="0"/>
        <w:rPr>
          <w:ins w:id="2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3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1 INTRODUCTION........................................................................................................................4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1.1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ACKGROUND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PURPOSE AND SCOPE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....................................................................................4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1.2 E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CONOMIC ASPECTS OF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AND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VAILABILITY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1.3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ERFORMANCE INDICATORS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0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11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proofErr w:type="gramStart"/>
      <w:ins w:id="12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2 AVAILABILITY..........................................................................................................................6</w:t>
        </w:r>
        <w:proofErr w:type="gramEnd"/>
      </w:ins>
    </w:p>
    <w:p w:rsidR="009109DF" w:rsidRDefault="009109DF" w:rsidP="009109DF">
      <w:pPr>
        <w:autoSpaceDE w:val="0"/>
        <w:autoSpaceDN w:val="0"/>
        <w:adjustRightInd w:val="0"/>
        <w:rPr>
          <w:ins w:id="1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1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2.1 I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NTRODUCTION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1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2.2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VAILABILITY TARGETS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7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1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2.3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VAILABILITY CALCULATION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19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20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proofErr w:type="gramStart"/>
      <w:ins w:id="21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3 RELIABILITY OF SYSTEMS....................................................................................................8</w:t>
        </w:r>
        <w:proofErr w:type="gramEnd"/>
      </w:ins>
    </w:p>
    <w:p w:rsidR="009109DF" w:rsidRDefault="009109DF" w:rsidP="009109DF">
      <w:pPr>
        <w:autoSpaceDE w:val="0"/>
        <w:autoSpaceDN w:val="0"/>
        <w:adjustRightInd w:val="0"/>
        <w:rPr>
          <w:ins w:id="2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3.1 I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NTRODUCTION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......................................................................................................................8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3.2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ETWEEN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F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AILURES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3.3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INFANT MORTALITY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DESIGN IMPROVEMENTS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............................10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28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2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3.4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W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EAR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-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OUT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PREVENTIVE MAINTENANCE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...................................10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0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1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3.5 D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EALING WITH NORMAL LIFE FAILURES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(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REPAIR TEAM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) ......................................................11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3.6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YSTEM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C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ALCULATION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...................................................................................11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3.7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EAN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TO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EPAIR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........................................................................................................12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3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3.8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ELIABILITY IMPROVEMENT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................................................................................................12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38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3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3.9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ISK ANALYSIS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.....................................................................................................................13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0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41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42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4 SYSTEM RELIABILITY MODELS ........................................................................................14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3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4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4.1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ODELLING SYSTEM RELIABILITY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.......................................................................................14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5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6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4.2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LOCKS IN SERIES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................................................................................................................15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7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48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4.3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LOCKS IN PARALLEL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PASSIVE REDUNDANCY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.....................................................................16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49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50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4.4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LOCKS IN PARALLEL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ACTIVE REDUNDANCY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......................................................................17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1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52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53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5 EXAMPLES ...............................................................................................................................19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4" w:author="NAIS" w:date="2014-08-28T10:42:00Z"/>
          <w:rFonts w:ascii="Times New Roman" w:hAnsi="Times New Roman"/>
          <w:sz w:val="15"/>
          <w:szCs w:val="15"/>
          <w:lang w:val="en-US" w:eastAsia="en-GB"/>
        </w:rPr>
      </w:pPr>
      <w:ins w:id="5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5.1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ETHODOLOGY TO ASSESS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F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AILURE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ESPONSE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T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IME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(FRT)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IMPACT ON SERVICE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5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VAILABILITY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...................................................................................................................................19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58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5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5.2 E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XAMPLES ILLUSTRATING SELECTIVE REPAIR POLICIES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.......................................................20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0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61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62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6 COMPUTER PROGRAMS.......................................................................................................22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3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64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65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7 QUALITY MANAGEMENT SYSTEMS AND RELIABILITY............................................23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6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7.1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PECIFICATIONS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...................................................................................................................23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68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6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7.2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PECIFICATION DATA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...........................................................................................................24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0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71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7.3 M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AINTENANCE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....................................................................................................................24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7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7.4 S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ELECTION OF A SUPPLIER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....................................................................................................25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4" w:author="NAIS" w:date="2014-08-28T10:43:00Z"/>
          <w:rFonts w:ascii="Times New Roman" w:hAnsi="Times New Roman"/>
          <w:sz w:val="19"/>
          <w:szCs w:val="19"/>
          <w:lang w:val="en-US" w:eastAsia="en-GB"/>
        </w:rPr>
      </w:pPr>
      <w:ins w:id="7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7.5 L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IGHTHOUSE AUTHORITIES AS SUPPLIERS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............................................................................25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6" w:author="NAIS" w:date="2014-08-28T10:42:00Z"/>
          <w:rFonts w:ascii="Times New Roman" w:hAnsi="Times New Roman"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77" w:author="NAIS" w:date="2014-08-28T10:43:00Z"/>
          <w:rFonts w:ascii="Times New Roman" w:hAnsi="Times New Roman"/>
          <w:b/>
          <w:bCs/>
          <w:sz w:val="19"/>
          <w:szCs w:val="19"/>
          <w:lang w:val="en-US" w:eastAsia="en-GB"/>
        </w:rPr>
      </w:pPr>
      <w:ins w:id="78" w:author="NAIS" w:date="2014-08-28T10:42:00Z">
        <w:r>
          <w:rPr>
            <w:rFonts w:ascii="Times New Roman" w:hAnsi="Times New Roman"/>
            <w:b/>
            <w:bCs/>
            <w:sz w:val="19"/>
            <w:szCs w:val="19"/>
            <w:lang w:val="en-US" w:eastAsia="en-GB"/>
          </w:rPr>
          <w:t>ANNEX 1 - PROOF OF FORMULAS ...............................................................................................27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79" w:author="NAIS" w:date="2014-08-28T10:42:00Z"/>
          <w:rFonts w:ascii="Times New Roman" w:hAnsi="Times New Roman"/>
          <w:b/>
          <w:bCs/>
          <w:sz w:val="19"/>
          <w:szCs w:val="19"/>
          <w:lang w:val="en-US" w:eastAsia="en-GB"/>
        </w:rPr>
      </w:pPr>
    </w:p>
    <w:p w:rsidR="009109DF" w:rsidRDefault="009109DF" w:rsidP="009109DF">
      <w:pPr>
        <w:autoSpaceDE w:val="0"/>
        <w:autoSpaceDN w:val="0"/>
        <w:adjustRightInd w:val="0"/>
        <w:rPr>
          <w:ins w:id="80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1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A1.1 B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LOCKS IN SERIES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................................................................................................................27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2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3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A1.2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ASSIVE REDUNDANCY WITHOUT REPAIR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.............................................................................29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4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5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A1.3 P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ASSIVE REDUNDANCY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 xml:space="preserve">, 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 xml:space="preserve">WITH REPAIR 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..................................................................................30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6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7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A1.4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CTIVE REDUNDANCY WITHOUT REPAIR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..............................................................................31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88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89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A1.5 A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CTIVE REDUNDANCY WITH REPAIR OF A FAILED ITEM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........................................................32</w:t>
        </w:r>
      </w:ins>
    </w:p>
    <w:p w:rsidR="009109DF" w:rsidRDefault="009109DF" w:rsidP="009109DF">
      <w:pPr>
        <w:autoSpaceDE w:val="0"/>
        <w:autoSpaceDN w:val="0"/>
        <w:adjustRightInd w:val="0"/>
        <w:rPr>
          <w:ins w:id="90" w:author="NAIS" w:date="2014-08-28T10:42:00Z"/>
          <w:rFonts w:ascii="Times New Roman" w:hAnsi="Times New Roman"/>
          <w:sz w:val="19"/>
          <w:szCs w:val="19"/>
          <w:lang w:val="en-US" w:eastAsia="en-GB"/>
        </w:rPr>
      </w:pPr>
      <w:ins w:id="91" w:author="NAIS" w:date="2014-08-28T10:42:00Z">
        <w:r>
          <w:rPr>
            <w:rFonts w:ascii="Times New Roman" w:hAnsi="Times New Roman"/>
            <w:sz w:val="19"/>
            <w:szCs w:val="19"/>
            <w:lang w:val="en-US" w:eastAsia="en-GB"/>
          </w:rPr>
          <w:t>A1.6 R</w:t>
        </w:r>
        <w:r>
          <w:rPr>
            <w:rFonts w:ascii="Times New Roman" w:hAnsi="Times New Roman"/>
            <w:sz w:val="15"/>
            <w:szCs w:val="15"/>
            <w:lang w:val="en-US" w:eastAsia="en-GB"/>
          </w:rPr>
          <w:t>ELATIONSHIP BETWEEN PREVENTIVE MAINTENANCE AND RELIABILITY</w:t>
        </w:r>
        <w:r>
          <w:rPr>
            <w:rFonts w:ascii="Times New Roman" w:hAnsi="Times New Roman"/>
            <w:sz w:val="19"/>
            <w:szCs w:val="19"/>
            <w:lang w:val="en-US" w:eastAsia="en-GB"/>
          </w:rPr>
          <w:t>.............................34</w:t>
        </w:r>
      </w:ins>
    </w:p>
    <w:p w:rsidR="009109DF" w:rsidRPr="009109DF" w:rsidRDefault="009109DF">
      <w:pPr>
        <w:pStyle w:val="Title"/>
        <w:jc w:val="left"/>
        <w:rPr>
          <w:lang w:val="de-DE"/>
        </w:rPr>
        <w:pPrChange w:id="92" w:author="NAIS" w:date="2014-08-28T10:43:00Z">
          <w:pPr>
            <w:pStyle w:val="Title"/>
          </w:pPr>
        </w:pPrChange>
      </w:pPr>
      <w:ins w:id="93" w:author="NAIS" w:date="2014-08-28T10:42:00Z">
        <w:r w:rsidRPr="009109DF">
          <w:rPr>
            <w:rFonts w:ascii="Times New Roman" w:hAnsi="Times New Roman"/>
            <w:bCs w:val="0"/>
            <w:sz w:val="19"/>
            <w:szCs w:val="19"/>
            <w:lang w:val="en-US" w:eastAsia="en-GB"/>
            <w:rPrChange w:id="94" w:author="NAIS" w:date="2014-08-28T10:43:00Z">
              <w:rPr>
                <w:rFonts w:ascii="Times New Roman" w:hAnsi="Times New Roman"/>
                <w:b w:val="0"/>
                <w:bCs w:val="0"/>
                <w:sz w:val="19"/>
                <w:szCs w:val="19"/>
                <w:lang w:val="en-US" w:eastAsia="en-GB"/>
              </w:rPr>
            </w:rPrChange>
          </w:rPr>
          <w:t>ANNEX 2 – TYPICAL GRAPHICAL REPORT FROM A RELIABILITY SOFTWARE</w:t>
        </w:r>
      </w:ins>
    </w:p>
    <w:p w:rsidR="009109DF" w:rsidRDefault="009109DF" w:rsidP="00E22226">
      <w:pPr>
        <w:pStyle w:val="Title"/>
        <w:rPr>
          <w:ins w:id="95" w:author="NAIS" w:date="2014-08-28T10:44:00Z"/>
          <w:lang w:val="de-DE"/>
        </w:rPr>
      </w:pPr>
    </w:p>
    <w:p w:rsidR="009109DF" w:rsidRDefault="009109DF" w:rsidP="00E22226">
      <w:pPr>
        <w:pStyle w:val="Title"/>
        <w:rPr>
          <w:ins w:id="96" w:author="NAIS" w:date="2014-08-28T10:44:00Z"/>
          <w:lang w:val="de-DE"/>
        </w:rPr>
      </w:pPr>
    </w:p>
    <w:p w:rsidR="00E22226" w:rsidRPr="00EA4919" w:rsidRDefault="00E22226" w:rsidP="00E22226">
      <w:pPr>
        <w:pStyle w:val="Title"/>
        <w:rPr>
          <w:lang w:val="de-DE"/>
        </w:rPr>
      </w:pPr>
      <w:r w:rsidRPr="00EA4919">
        <w:rPr>
          <w:lang w:val="de-DE"/>
        </w:rPr>
        <w:lastRenderedPageBreak/>
        <w:t>Index of Tables</w:t>
      </w:r>
    </w:p>
    <w:p w:rsidR="00E22226" w:rsidRPr="009D52FE" w:rsidRDefault="000656B7" w:rsidP="00E22226">
      <w:pPr>
        <w:pStyle w:val="BodyText"/>
        <w:rPr>
          <w:lang w:val="de-DE"/>
        </w:rPr>
      </w:pPr>
      <w:r>
        <w:fldChar w:fldCharType="begin"/>
      </w:r>
      <w:r w:rsidR="00E22226" w:rsidRPr="009D52FE">
        <w:rPr>
          <w:lang w:val="de-DE"/>
        </w:rPr>
        <w:instrText xml:space="preserve"> TOC \h \z \t "Table_#" \c </w:instrText>
      </w:r>
      <w:r>
        <w:fldChar w:fldCharType="separate"/>
      </w:r>
      <w:r w:rsidR="009D52FE">
        <w:rPr>
          <w:b/>
          <w:bCs/>
          <w:noProof/>
          <w:lang w:val="de-DE"/>
        </w:rPr>
        <w:t>Es konnten keine Einträge für ein Abbildungsverzeichnis gefunden werden.</w:t>
      </w:r>
      <w:r>
        <w:fldChar w:fldCharType="end"/>
      </w:r>
    </w:p>
    <w:p w:rsidR="002D4569" w:rsidRPr="009D52FE" w:rsidRDefault="002D4569" w:rsidP="002D4569">
      <w:pPr>
        <w:pStyle w:val="BodyText"/>
        <w:rPr>
          <w:lang w:val="de-DE"/>
        </w:rPr>
      </w:pPr>
    </w:p>
    <w:p w:rsidR="002D4569" w:rsidRPr="009D52FE" w:rsidRDefault="002D4569" w:rsidP="00D30727">
      <w:pPr>
        <w:pStyle w:val="Title"/>
        <w:rPr>
          <w:lang w:val="de-DE"/>
        </w:rPr>
      </w:pPr>
      <w:r w:rsidRPr="009D52FE">
        <w:rPr>
          <w:lang w:val="de-DE"/>
        </w:rPr>
        <w:t>Index of Figures</w:t>
      </w:r>
    </w:p>
    <w:p w:rsidR="002D4569" w:rsidRPr="009D52FE" w:rsidRDefault="000656B7" w:rsidP="002D4569">
      <w:pPr>
        <w:pStyle w:val="BodyText"/>
        <w:rPr>
          <w:lang w:val="de-DE"/>
        </w:rPr>
      </w:pPr>
      <w:del w:id="97" w:author="NAIS" w:date="2014-08-28T11:26:00Z">
        <w:r w:rsidDel="00672F93">
          <w:fldChar w:fldCharType="begin"/>
        </w:r>
        <w:r w:rsidR="002D4569" w:rsidRPr="009D52FE" w:rsidDel="00672F93">
          <w:rPr>
            <w:lang w:val="de-DE"/>
          </w:rPr>
          <w:delInstrText xml:space="preserve"> TOC \h \z \t "Figure_#" \c </w:delInstrText>
        </w:r>
        <w:r w:rsidDel="00672F93">
          <w:fldChar w:fldCharType="separate"/>
        </w:r>
        <w:r w:rsidR="009D52FE" w:rsidDel="00672F93">
          <w:rPr>
            <w:b/>
            <w:bCs/>
            <w:noProof/>
            <w:lang w:val="de-DE"/>
          </w:rPr>
          <w:delText>Es konnten keine Einträge für ein Abbildungsverzeichnis gefunden werden.</w:delText>
        </w:r>
        <w:r w:rsidDel="00672F93">
          <w:fldChar w:fldCharType="end"/>
        </w:r>
      </w:del>
      <w:ins w:id="98" w:author="NAIS" w:date="2014-08-28T11:26:00Z">
        <w:r w:rsidR="00672F93">
          <w:t xml:space="preserve">Figure 1 CSSA </w:t>
        </w:r>
      </w:ins>
      <w:ins w:id="99" w:author="NAIS" w:date="2014-08-28T11:27:00Z">
        <w:r w:rsidR="00672F93">
          <w:t>service</w:t>
        </w:r>
      </w:ins>
      <w:ins w:id="100" w:author="NAIS" w:date="2014-08-28T11:26:00Z">
        <w:r w:rsidR="00672F93">
          <w:t xml:space="preserve"> Reliability Model</w:t>
        </w:r>
      </w:ins>
    </w:p>
    <w:p w:rsidR="00985597" w:rsidRDefault="00460028" w:rsidP="00D30727">
      <w:pPr>
        <w:pStyle w:val="Title"/>
      </w:pPr>
      <w:r w:rsidRPr="009D52FE">
        <w:rPr>
          <w:lang w:val="de-DE"/>
        </w:rPr>
        <w:br w:type="page"/>
      </w:r>
      <w:r w:rsidR="005D08CF">
        <w:lastRenderedPageBreak/>
        <w:t>Appendix</w:t>
      </w:r>
      <w:r w:rsidR="00E22226">
        <w:t xml:space="preserve"> </w:t>
      </w:r>
      <w:r w:rsidR="00EA4919">
        <w:t>7</w:t>
      </w:r>
      <w:r w:rsidR="005D08CF">
        <w:t xml:space="preserve"> - </w:t>
      </w:r>
    </w:p>
    <w:p w:rsidR="009E1230" w:rsidRPr="00985597" w:rsidRDefault="009D52FE" w:rsidP="00985597">
      <w:pPr>
        <w:pStyle w:val="Body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Internal </w:t>
      </w:r>
      <w:r w:rsidR="00EA4919">
        <w:rPr>
          <w:b/>
          <w:sz w:val="32"/>
          <w:szCs w:val="32"/>
        </w:rPr>
        <w:t>Reliability</w:t>
      </w:r>
      <w:r>
        <w:rPr>
          <w:b/>
          <w:sz w:val="32"/>
          <w:szCs w:val="32"/>
        </w:rPr>
        <w:t xml:space="preserve"> Model</w:t>
      </w:r>
    </w:p>
    <w:p w:rsidR="003C44EB" w:rsidRDefault="003C44EB" w:rsidP="00EE3BAA">
      <w:pPr>
        <w:pStyle w:val="Heading1"/>
        <w:numPr>
          <w:ilvl w:val="0"/>
          <w:numId w:val="1"/>
        </w:numPr>
      </w:pPr>
      <w:bookmarkStart w:id="101" w:name="_Toc216489705"/>
      <w:r w:rsidRPr="009D52FE">
        <w:t>Introduction</w:t>
      </w:r>
      <w:bookmarkEnd w:id="101"/>
    </w:p>
    <w:p w:rsidR="00A00BE3" w:rsidRDefault="00A00BE3" w:rsidP="009D52FE">
      <w:pPr>
        <w:pStyle w:val="BodyText"/>
        <w:rPr>
          <w:ins w:id="102" w:author="NAIS" w:date="2014-08-28T10:18:00Z"/>
          <w:szCs w:val="22"/>
        </w:rPr>
      </w:pPr>
      <w:r>
        <w:rPr>
          <w:szCs w:val="22"/>
        </w:rPr>
        <w:t xml:space="preserve">The Internal Reliability Model of the </w:t>
      </w:r>
      <w:ins w:id="103" w:author="NAIS" w:date="2014-08-28T10:10:00Z">
        <w:r>
          <w:rPr>
            <w:szCs w:val="22"/>
          </w:rPr>
          <w:t xml:space="preserve">Common Shore </w:t>
        </w:r>
      </w:ins>
      <w:ins w:id="104" w:author="NAIS" w:date="2014-08-28T10:11:00Z">
        <w:r>
          <w:rPr>
            <w:szCs w:val="22"/>
          </w:rPr>
          <w:t xml:space="preserve">based </w:t>
        </w:r>
      </w:ins>
      <w:ins w:id="105" w:author="NAIS" w:date="2014-08-28T10:10:00Z">
        <w:r>
          <w:rPr>
            <w:szCs w:val="22"/>
          </w:rPr>
          <w:t>System</w:t>
        </w:r>
      </w:ins>
      <w:ins w:id="106" w:author="NAIS" w:date="2014-08-28T10:11:00Z">
        <w:r>
          <w:rPr>
            <w:szCs w:val="22"/>
          </w:rPr>
          <w:t xml:space="preserve"> Architecture</w:t>
        </w:r>
      </w:ins>
      <w:ins w:id="107" w:author="NAIS" w:date="2014-08-28T10:15:00Z">
        <w:r w:rsidR="0094072F">
          <w:rPr>
            <w:szCs w:val="22"/>
          </w:rPr>
          <w:t xml:space="preserve"> </w:t>
        </w:r>
      </w:ins>
      <w:ins w:id="108" w:author="NAIS" w:date="2014-08-28T10:11:00Z">
        <w:r>
          <w:rPr>
            <w:szCs w:val="22"/>
          </w:rPr>
          <w:t>(CSSA)</w:t>
        </w:r>
      </w:ins>
      <w:ins w:id="109" w:author="NAIS" w:date="2014-08-28T10:10:00Z">
        <w:r>
          <w:rPr>
            <w:szCs w:val="22"/>
          </w:rPr>
          <w:t xml:space="preserve"> </w:t>
        </w:r>
      </w:ins>
      <w:del w:id="110" w:author="NAIS" w:date="2014-08-28T10:10:00Z">
        <w:r w:rsidDel="00A00BE3">
          <w:rPr>
            <w:szCs w:val="22"/>
          </w:rPr>
          <w:delText>AIS</w:delText>
        </w:r>
      </w:del>
      <w:r>
        <w:rPr>
          <w:szCs w:val="22"/>
        </w:rPr>
        <w:t xml:space="preserve"> Service analyzes the internal reliability aspects of the </w:t>
      </w:r>
      <w:del w:id="111" w:author="NAIS" w:date="2014-08-28T10:11:00Z">
        <w:r w:rsidDel="00A00BE3">
          <w:rPr>
            <w:szCs w:val="22"/>
          </w:rPr>
          <w:delText>AIS</w:delText>
        </w:r>
      </w:del>
      <w:r>
        <w:rPr>
          <w:szCs w:val="22"/>
        </w:rPr>
        <w:t xml:space="preserve"> Service. The </w:t>
      </w:r>
      <w:del w:id="112" w:author="NAIS" w:date="2014-08-28T10:13:00Z">
        <w:r w:rsidDel="00A00BE3">
          <w:rPr>
            <w:szCs w:val="22"/>
          </w:rPr>
          <w:delText xml:space="preserve">AIS </w:delText>
        </w:r>
      </w:del>
      <w:ins w:id="113" w:author="NAIS" w:date="2014-08-28T10:13:00Z">
        <w:r>
          <w:rPr>
            <w:szCs w:val="22"/>
          </w:rPr>
          <w:t xml:space="preserve">CSSA </w:t>
        </w:r>
      </w:ins>
      <w:r>
        <w:rPr>
          <w:szCs w:val="22"/>
        </w:rPr>
        <w:t xml:space="preserve">Service is built on </w:t>
      </w:r>
      <w:ins w:id="114" w:author="NAIS" w:date="2014-08-28T10:14:00Z">
        <w:r>
          <w:rPr>
            <w:szCs w:val="22"/>
          </w:rPr>
          <w:t xml:space="preserve">several </w:t>
        </w:r>
      </w:ins>
      <w:r>
        <w:rPr>
          <w:szCs w:val="22"/>
        </w:rPr>
        <w:t xml:space="preserve">components </w:t>
      </w:r>
      <w:del w:id="115" w:author="NAIS" w:date="2014-08-28T10:13:00Z">
        <w:r w:rsidDel="00A00BE3">
          <w:rPr>
            <w:szCs w:val="22"/>
          </w:rPr>
          <w:delText xml:space="preserve">and transmission </w:delText>
        </w:r>
      </w:del>
      <w:ins w:id="116" w:author="NAIS" w:date="2014-08-28T10:14:00Z">
        <w:r>
          <w:rPr>
            <w:szCs w:val="22"/>
          </w:rPr>
          <w:t xml:space="preserve">whose </w:t>
        </w:r>
      </w:ins>
      <w:r>
        <w:rPr>
          <w:szCs w:val="22"/>
        </w:rPr>
        <w:t xml:space="preserve">services </w:t>
      </w:r>
      <w:del w:id="117" w:author="NAIS" w:date="2014-08-28T10:14:00Z">
        <w:r w:rsidDel="0094072F">
          <w:rPr>
            <w:szCs w:val="22"/>
          </w:rPr>
          <w:delText xml:space="preserve">whose </w:delText>
        </w:r>
      </w:del>
      <w:r>
        <w:rPr>
          <w:szCs w:val="22"/>
        </w:rPr>
        <w:t xml:space="preserve">reliability </w:t>
      </w:r>
      <w:proofErr w:type="gramStart"/>
      <w:ins w:id="118" w:author="NAIS" w:date="2014-08-28T10:14:00Z">
        <w:r w:rsidR="0094072F">
          <w:rPr>
            <w:szCs w:val="22"/>
          </w:rPr>
          <w:t>are</w:t>
        </w:r>
      </w:ins>
      <w:proofErr w:type="gramEnd"/>
      <w:del w:id="119" w:author="NAIS" w:date="2014-08-28T10:14:00Z">
        <w:r w:rsidDel="0094072F">
          <w:rPr>
            <w:szCs w:val="22"/>
          </w:rPr>
          <w:delText>is</w:delText>
        </w:r>
      </w:del>
      <w:r>
        <w:rPr>
          <w:szCs w:val="22"/>
        </w:rPr>
        <w:t xml:space="preserve"> well known and documented. Reliability of the </w:t>
      </w:r>
      <w:del w:id="120" w:author="NAIS" w:date="2014-08-28T10:14:00Z">
        <w:r w:rsidDel="0094072F">
          <w:rPr>
            <w:szCs w:val="22"/>
          </w:rPr>
          <w:delText xml:space="preserve">AIS </w:delText>
        </w:r>
      </w:del>
      <w:ins w:id="121" w:author="NAIS" w:date="2014-08-28T10:14:00Z">
        <w:r w:rsidR="0094072F">
          <w:rPr>
            <w:szCs w:val="22"/>
          </w:rPr>
          <w:t xml:space="preserve">CSSA </w:t>
        </w:r>
      </w:ins>
      <w:r>
        <w:rPr>
          <w:szCs w:val="22"/>
        </w:rPr>
        <w:t>Service can be calculated using standard engineering methods.</w:t>
      </w:r>
      <w:del w:id="122" w:author="NAIS" w:date="2014-08-28T10:14:00Z">
        <w:r w:rsidDel="0094072F">
          <w:rPr>
            <w:szCs w:val="22"/>
          </w:rPr>
          <w:delText xml:space="preserve"> It may also be necessary to consider the reliability of the VDL, which is discussed in Appendix 18</w:delText>
        </w:r>
      </w:del>
      <w:del w:id="123" w:author="NAIS" w:date="2014-08-28T10:15:00Z">
        <w:r w:rsidDel="0094072F">
          <w:rPr>
            <w:szCs w:val="22"/>
          </w:rPr>
          <w:delText>.</w:delText>
        </w:r>
      </w:del>
      <w:r>
        <w:rPr>
          <w:szCs w:val="22"/>
        </w:rPr>
        <w:t xml:space="preserve"> </w:t>
      </w:r>
    </w:p>
    <w:p w:rsidR="0094072F" w:rsidRDefault="0094072F" w:rsidP="0094072F">
      <w:pPr>
        <w:autoSpaceDE w:val="0"/>
        <w:autoSpaceDN w:val="0"/>
        <w:adjustRightInd w:val="0"/>
        <w:rPr>
          <w:ins w:id="124" w:author="NAIS" w:date="2014-08-28T10:18:00Z"/>
          <w:rFonts w:cs="Arial"/>
          <w:szCs w:val="22"/>
          <w:lang w:val="en-US" w:eastAsia="en-GB"/>
        </w:rPr>
      </w:pPr>
      <w:ins w:id="125" w:author="NAIS" w:date="2014-08-28T10:18:00Z">
        <w:r>
          <w:rPr>
            <w:rFonts w:cs="Arial"/>
            <w:szCs w:val="22"/>
            <w:lang w:val="en-US" w:eastAsia="en-GB"/>
          </w:rPr>
          <w:t xml:space="preserve">The adoption of contemporary risk management practices enables </w:t>
        </w:r>
      </w:ins>
      <w:ins w:id="126" w:author="NAIS" w:date="2014-08-28T10:19:00Z">
        <w:r>
          <w:rPr>
            <w:rFonts w:cs="Arial"/>
            <w:szCs w:val="22"/>
            <w:lang w:val="en-US" w:eastAsia="en-GB"/>
          </w:rPr>
          <w:t>System</w:t>
        </w:r>
      </w:ins>
      <w:ins w:id="127" w:author="NAIS" w:date="2014-08-28T10:18:00Z">
        <w:r>
          <w:rPr>
            <w:rFonts w:cs="Arial"/>
            <w:szCs w:val="22"/>
            <w:lang w:val="en-US" w:eastAsia="en-GB"/>
          </w:rPr>
          <w:t xml:space="preserve"> management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28" w:author="NAIS" w:date="2014-08-28T10:18:00Z"/>
          <w:rFonts w:cs="Arial"/>
          <w:szCs w:val="22"/>
          <w:lang w:val="en-US" w:eastAsia="en-GB"/>
        </w:rPr>
      </w:pPr>
      <w:proofErr w:type="gramStart"/>
      <w:ins w:id="129" w:author="NAIS" w:date="2014-08-28T10:18:00Z">
        <w:r>
          <w:rPr>
            <w:rFonts w:cs="Arial"/>
            <w:szCs w:val="22"/>
            <w:lang w:val="en-US" w:eastAsia="en-GB"/>
          </w:rPr>
          <w:t>authorities</w:t>
        </w:r>
        <w:proofErr w:type="gramEnd"/>
        <w:r>
          <w:rPr>
            <w:rFonts w:cs="Arial"/>
            <w:szCs w:val="22"/>
            <w:lang w:val="en-US" w:eastAsia="en-GB"/>
          </w:rPr>
          <w:t xml:space="preserve"> to define, preferably in consultation with mariners and other stakeholders, the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30" w:author="NAIS" w:date="2014-08-28T10:18:00Z"/>
          <w:rFonts w:cs="Arial"/>
          <w:szCs w:val="22"/>
          <w:lang w:val="en-US" w:eastAsia="en-GB"/>
        </w:rPr>
      </w:pPr>
      <w:proofErr w:type="gramStart"/>
      <w:ins w:id="131" w:author="NAIS" w:date="2014-08-28T10:18:00Z">
        <w:r>
          <w:rPr>
            <w:rFonts w:cs="Arial"/>
            <w:szCs w:val="22"/>
            <w:lang w:val="en-US" w:eastAsia="en-GB"/>
          </w:rPr>
          <w:t>availability</w:t>
        </w:r>
        <w:proofErr w:type="gramEnd"/>
        <w:r>
          <w:rPr>
            <w:rFonts w:cs="Arial"/>
            <w:szCs w:val="22"/>
            <w:lang w:val="en-US" w:eastAsia="en-GB"/>
          </w:rPr>
          <w:t xml:space="preserve"> requirements for the </w:t>
        </w:r>
      </w:ins>
      <w:ins w:id="132" w:author="NAIS" w:date="2014-08-28T10:19:00Z">
        <w:r>
          <w:rPr>
            <w:rFonts w:cs="Arial"/>
            <w:szCs w:val="22"/>
            <w:lang w:val="en-US" w:eastAsia="en-GB"/>
          </w:rPr>
          <w:t xml:space="preserve">CSSA </w:t>
        </w:r>
      </w:ins>
      <w:ins w:id="133" w:author="NAIS" w:date="2014-08-28T10:18:00Z">
        <w:r>
          <w:rPr>
            <w:rFonts w:cs="Arial"/>
            <w:szCs w:val="22"/>
            <w:lang w:val="en-US" w:eastAsia="en-GB"/>
          </w:rPr>
          <w:t>system, and to assess its future</w:t>
        </w:r>
      </w:ins>
    </w:p>
    <w:p w:rsidR="0094072F" w:rsidRDefault="00523912" w:rsidP="0094072F">
      <w:pPr>
        <w:autoSpaceDE w:val="0"/>
        <w:autoSpaceDN w:val="0"/>
        <w:adjustRightInd w:val="0"/>
        <w:rPr>
          <w:ins w:id="134" w:author="NAIS" w:date="2014-08-28T10:18:00Z"/>
          <w:rFonts w:cs="Arial"/>
          <w:szCs w:val="22"/>
          <w:lang w:val="en-US" w:eastAsia="en-GB"/>
        </w:rPr>
      </w:pPr>
      <w:ins w:id="135" w:author="NAIS" w:date="2014-08-28T10:45:00Z">
        <w:r>
          <w:rPr>
            <w:rFonts w:cs="Arial"/>
            <w:szCs w:val="22"/>
            <w:lang w:val="en-US" w:eastAsia="en-GB"/>
          </w:rPr>
          <w:t>Categorization</w:t>
        </w:r>
      </w:ins>
      <w:ins w:id="136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based upon its </w:t>
        </w:r>
      </w:ins>
      <w:ins w:id="137" w:author="NAIS" w:date="2014-08-28T10:20:00Z">
        <w:r w:rsidR="0094072F">
          <w:rPr>
            <w:rFonts w:cs="Arial"/>
            <w:szCs w:val="22"/>
            <w:lang w:val="en-US" w:eastAsia="en-GB"/>
          </w:rPr>
          <w:t>system</w:t>
        </w:r>
      </w:ins>
      <w:ins w:id="138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significance. The resulting </w:t>
        </w:r>
      </w:ins>
      <w:ins w:id="139" w:author="NAIS" w:date="2014-08-28T10:22:00Z">
        <w:r w:rsidR="0094072F">
          <w:rPr>
            <w:rFonts w:cs="Arial"/>
            <w:szCs w:val="22"/>
            <w:lang w:val="en-US" w:eastAsia="en-GB"/>
          </w:rPr>
          <w:t>categorization</w:t>
        </w:r>
      </w:ins>
      <w:ins w:id="140" w:author="NAIS" w:date="2014-08-28T10:18:00Z">
        <w:r w:rsidR="0094072F">
          <w:rPr>
            <w:rFonts w:cs="Arial"/>
            <w:szCs w:val="22"/>
            <w:lang w:val="en-US" w:eastAsia="en-GB"/>
          </w:rPr>
          <w:t xml:space="preserve"> of the</w:t>
        </w:r>
      </w:ins>
    </w:p>
    <w:p w:rsidR="0094072F" w:rsidRDefault="0094072F" w:rsidP="0094072F">
      <w:pPr>
        <w:autoSpaceDE w:val="0"/>
        <w:autoSpaceDN w:val="0"/>
        <w:adjustRightInd w:val="0"/>
        <w:rPr>
          <w:ins w:id="141" w:author="NAIS" w:date="2014-08-28T10:18:00Z"/>
          <w:rFonts w:cs="Arial"/>
          <w:szCs w:val="22"/>
          <w:lang w:val="en-US" w:eastAsia="en-GB"/>
        </w:rPr>
      </w:pPr>
      <w:ins w:id="142" w:author="NAIS" w:date="2014-08-28T10:20:00Z">
        <w:r>
          <w:rPr>
            <w:rFonts w:cs="Arial"/>
            <w:szCs w:val="22"/>
            <w:lang w:val="en-US" w:eastAsia="en-GB"/>
          </w:rPr>
          <w:t xml:space="preserve">CSSA </w:t>
        </w:r>
      </w:ins>
      <w:ins w:id="143" w:author="NAIS" w:date="2014-08-28T10:18:00Z">
        <w:r>
          <w:rPr>
            <w:rFonts w:cs="Arial"/>
            <w:szCs w:val="22"/>
            <w:lang w:val="en-US" w:eastAsia="en-GB"/>
          </w:rPr>
          <w:t xml:space="preserve">system may result in some traditional higher category </w:t>
        </w:r>
      </w:ins>
      <w:ins w:id="144" w:author="NAIS" w:date="2014-08-28T10:20:00Z">
        <w:r>
          <w:rPr>
            <w:rFonts w:cs="Arial"/>
            <w:szCs w:val="22"/>
            <w:lang w:val="en-US" w:eastAsia="en-GB"/>
          </w:rPr>
          <w:t>systems</w:t>
        </w:r>
      </w:ins>
      <w:ins w:id="145" w:author="NAIS" w:date="2014-08-28T10:18:00Z">
        <w:r>
          <w:rPr>
            <w:rFonts w:cs="Arial"/>
            <w:szCs w:val="22"/>
            <w:lang w:val="en-US" w:eastAsia="en-GB"/>
          </w:rPr>
          <w:t xml:space="preserve"> being downgraded</w:t>
        </w:r>
      </w:ins>
    </w:p>
    <w:p w:rsidR="0094072F" w:rsidRDefault="0094072F" w:rsidP="0094072F">
      <w:pPr>
        <w:pStyle w:val="BodyText"/>
        <w:rPr>
          <w:ins w:id="146" w:author="NAIS" w:date="2014-08-28T10:23:00Z"/>
          <w:rFonts w:cs="Arial"/>
          <w:szCs w:val="22"/>
          <w:lang w:val="en-US" w:eastAsia="en-GB"/>
        </w:rPr>
      </w:pPr>
      <w:proofErr w:type="gramStart"/>
      <w:ins w:id="147" w:author="NAIS" w:date="2014-08-28T10:18:00Z">
        <w:r>
          <w:rPr>
            <w:rFonts w:cs="Arial"/>
            <w:szCs w:val="22"/>
            <w:lang w:val="en-US" w:eastAsia="en-GB"/>
          </w:rPr>
          <w:t>and</w:t>
        </w:r>
        <w:proofErr w:type="gramEnd"/>
        <w:r>
          <w:rPr>
            <w:rFonts w:cs="Arial"/>
            <w:szCs w:val="22"/>
            <w:lang w:val="en-US" w:eastAsia="en-GB"/>
          </w:rPr>
          <w:t xml:space="preserve">, alternatively, the potential for lower category </w:t>
        </w:r>
      </w:ins>
      <w:ins w:id="148" w:author="NAIS" w:date="2014-08-28T10:21:00Z">
        <w:r>
          <w:rPr>
            <w:rFonts w:cs="Arial"/>
            <w:szCs w:val="22"/>
            <w:lang w:val="en-US" w:eastAsia="en-GB"/>
          </w:rPr>
          <w:t xml:space="preserve">systems </w:t>
        </w:r>
      </w:ins>
      <w:ins w:id="149" w:author="NAIS" w:date="2014-08-28T10:18:00Z">
        <w:r>
          <w:rPr>
            <w:rFonts w:cs="Arial"/>
            <w:szCs w:val="22"/>
            <w:lang w:val="en-US" w:eastAsia="en-GB"/>
          </w:rPr>
          <w:t>to be upgraded.</w:t>
        </w:r>
      </w:ins>
    </w:p>
    <w:p w:rsidR="0094072F" w:rsidDel="00484534" w:rsidRDefault="00523912">
      <w:pPr>
        <w:pStyle w:val="Heading2"/>
        <w:rPr>
          <w:del w:id="150" w:author="NAIS" w:date="2014-08-28T10:24:00Z"/>
          <w:lang w:val="en-US"/>
        </w:rPr>
        <w:pPrChange w:id="151" w:author="NAIS" w:date="2014-08-28T10:35:00Z">
          <w:pPr>
            <w:pStyle w:val="BodyText"/>
          </w:pPr>
        </w:pPrChange>
      </w:pPr>
      <w:ins w:id="152" w:author="NAIS" w:date="2014-08-28T10:45:00Z">
        <w:r>
          <w:rPr>
            <w:lang w:val="en-US"/>
          </w:rPr>
          <w:t>1.1</w:t>
        </w:r>
      </w:ins>
      <w:ins w:id="153" w:author="NAIS" w:date="2014-08-28T10:25:00Z">
        <w:r w:rsidR="00484534" w:rsidRPr="00523912">
          <w:rPr>
            <w:b w:val="0"/>
            <w:sz w:val="24"/>
            <w:lang w:val="en-US"/>
            <w:rPrChange w:id="154" w:author="NAIS" w:date="2014-08-28T10:45:00Z">
              <w:rPr>
                <w:b/>
                <w:lang w:val="en-US"/>
              </w:rPr>
            </w:rPrChange>
          </w:rPr>
          <w:t>Definitions</w:t>
        </w:r>
      </w:ins>
    </w:p>
    <w:p w:rsidR="00484534" w:rsidRDefault="009109DF">
      <w:pPr>
        <w:pStyle w:val="BodyText"/>
        <w:ind w:firstLine="720"/>
        <w:rPr>
          <w:ins w:id="155" w:author="NAIS" w:date="2014-08-28T10:26:00Z"/>
          <w:lang w:val="en-US" w:eastAsia="en-GB"/>
        </w:rPr>
        <w:pPrChange w:id="156" w:author="NAIS" w:date="2014-08-28T10:38:00Z">
          <w:pPr>
            <w:pStyle w:val="BodyText"/>
          </w:pPr>
        </w:pPrChange>
      </w:pPr>
      <w:ins w:id="157" w:author="NAIS" w:date="2014-08-28T10:36:00Z">
        <w:r>
          <w:rPr>
            <w:lang w:val="en-US" w:eastAsia="en-GB"/>
          </w:rPr>
          <w:t>1.1.1</w:t>
        </w:r>
      </w:ins>
      <w:ins w:id="158" w:author="NAIS" w:date="2014-08-28T10:26:00Z">
        <w:r w:rsidR="00484534">
          <w:rPr>
            <w:lang w:val="en-US" w:eastAsia="en-GB"/>
          </w:rPr>
          <w:t xml:space="preserve"> CSSA </w:t>
        </w:r>
        <w:proofErr w:type="spellStart"/>
        <w:r w:rsidR="00484534">
          <w:rPr>
            <w:lang w:val="en-US" w:eastAsia="en-GB"/>
          </w:rPr>
          <w:t>Serrvice</w:t>
        </w:r>
        <w:proofErr w:type="spellEnd"/>
      </w:ins>
    </w:p>
    <w:p w:rsidR="00484534" w:rsidRDefault="009109DF">
      <w:pPr>
        <w:pStyle w:val="BodyText"/>
        <w:ind w:firstLine="720"/>
        <w:rPr>
          <w:ins w:id="159" w:author="NAIS" w:date="2014-08-28T10:27:00Z"/>
          <w:lang w:val="en-US" w:eastAsia="en-GB"/>
        </w:rPr>
        <w:pPrChange w:id="160" w:author="NAIS" w:date="2014-08-28T10:38:00Z">
          <w:pPr>
            <w:pStyle w:val="BodyText"/>
          </w:pPr>
        </w:pPrChange>
      </w:pPr>
      <w:ins w:id="161" w:author="NAIS" w:date="2014-08-28T10:36:00Z">
        <w:r>
          <w:rPr>
            <w:lang w:val="en-US" w:eastAsia="en-GB"/>
          </w:rPr>
          <w:t>1.1.2</w:t>
        </w:r>
      </w:ins>
      <w:ins w:id="162" w:author="NAIS" w:date="2014-08-28T10:26:00Z">
        <w:r w:rsidR="00484534">
          <w:rPr>
            <w:lang w:val="en-US" w:eastAsia="en-GB"/>
          </w:rPr>
          <w:t xml:space="preserve"> </w:t>
        </w:r>
      </w:ins>
      <w:ins w:id="163" w:author="NAIS" w:date="2014-08-28T10:27:00Z">
        <w:r w:rsidR="00672F93">
          <w:rPr>
            <w:lang w:val="en-US" w:eastAsia="en-GB"/>
          </w:rPr>
          <w:t>S</w:t>
        </w:r>
      </w:ins>
      <w:ins w:id="164" w:author="NAIS" w:date="2014-08-28T11:30:00Z">
        <w:r w:rsidR="00672F93">
          <w:rPr>
            <w:lang w:val="en-US" w:eastAsia="en-GB"/>
          </w:rPr>
          <w:t>ervice</w:t>
        </w:r>
      </w:ins>
      <w:ins w:id="165" w:author="NAIS" w:date="2014-08-28T10:27:00Z">
        <w:r w:rsidR="00484534">
          <w:rPr>
            <w:lang w:val="en-US" w:eastAsia="en-GB"/>
          </w:rPr>
          <w:t xml:space="preserve"> </w:t>
        </w:r>
      </w:ins>
      <w:ins w:id="166" w:author="NAIS" w:date="2014-08-28T10:26:00Z">
        <w:r w:rsidR="00484534">
          <w:rPr>
            <w:lang w:val="en-US" w:eastAsia="en-GB"/>
          </w:rPr>
          <w:t xml:space="preserve">Availability </w:t>
        </w:r>
      </w:ins>
    </w:p>
    <w:p w:rsidR="00484534" w:rsidRDefault="009109DF">
      <w:pPr>
        <w:pStyle w:val="BodyText"/>
        <w:ind w:firstLine="720"/>
        <w:rPr>
          <w:ins w:id="167" w:author="NAIS" w:date="2014-08-28T10:30:00Z"/>
          <w:lang w:val="en-US" w:eastAsia="en-GB"/>
        </w:rPr>
        <w:pPrChange w:id="168" w:author="NAIS" w:date="2014-08-28T10:38:00Z">
          <w:pPr>
            <w:pStyle w:val="BodyText"/>
          </w:pPr>
        </w:pPrChange>
      </w:pPr>
      <w:ins w:id="169" w:author="NAIS" w:date="2014-08-28T10:36:00Z">
        <w:r>
          <w:rPr>
            <w:lang w:val="en-US" w:eastAsia="en-GB"/>
          </w:rPr>
          <w:t>1.1.3</w:t>
        </w:r>
      </w:ins>
      <w:ins w:id="170" w:author="NAIS" w:date="2014-08-28T10:27:00Z">
        <w:r w:rsidR="00672F93">
          <w:rPr>
            <w:lang w:val="en-US" w:eastAsia="en-GB"/>
          </w:rPr>
          <w:t xml:space="preserve"> S</w:t>
        </w:r>
      </w:ins>
      <w:ins w:id="171" w:author="NAIS" w:date="2014-08-28T11:30:00Z">
        <w:r w:rsidR="00672F93">
          <w:rPr>
            <w:lang w:val="en-US" w:eastAsia="en-GB"/>
          </w:rPr>
          <w:t>ervice</w:t>
        </w:r>
      </w:ins>
      <w:ins w:id="172" w:author="NAIS" w:date="2014-08-28T10:27:00Z">
        <w:r w:rsidR="00484534">
          <w:rPr>
            <w:lang w:val="en-US" w:eastAsia="en-GB"/>
          </w:rPr>
          <w:t xml:space="preserve"> Reliability</w:t>
        </w:r>
      </w:ins>
    </w:p>
    <w:p w:rsidR="00484534" w:rsidRPr="00484534" w:rsidRDefault="009109DF">
      <w:pPr>
        <w:pStyle w:val="BodyText"/>
        <w:ind w:firstLine="360"/>
        <w:rPr>
          <w:ins w:id="173" w:author="NAIS" w:date="2014-08-28T10:30:00Z"/>
          <w:sz w:val="24"/>
          <w:lang w:val="en-US" w:eastAsia="en-GB"/>
          <w:rPrChange w:id="174" w:author="NAIS" w:date="2014-08-28T10:34:00Z">
            <w:rPr>
              <w:ins w:id="175" w:author="NAIS" w:date="2014-08-28T10:30:00Z"/>
              <w:lang w:val="en-US" w:eastAsia="en-GB"/>
            </w:rPr>
          </w:rPrChange>
        </w:rPr>
        <w:pPrChange w:id="176" w:author="NAIS" w:date="2014-08-28T10:33:00Z">
          <w:pPr>
            <w:pStyle w:val="BodyText"/>
          </w:pPr>
        </w:pPrChange>
      </w:pPr>
      <w:ins w:id="177" w:author="NAIS" w:date="2014-08-28T10:36:00Z">
        <w:r>
          <w:rPr>
            <w:sz w:val="24"/>
            <w:lang w:val="en-US" w:eastAsia="en-GB"/>
          </w:rPr>
          <w:t>1.2</w:t>
        </w:r>
      </w:ins>
      <w:ins w:id="178" w:author="NAIS" w:date="2014-08-28T10:30:00Z">
        <w:r w:rsidR="00484534" w:rsidRPr="00484534">
          <w:rPr>
            <w:sz w:val="24"/>
            <w:lang w:val="en-US" w:eastAsia="en-GB"/>
            <w:rPrChange w:id="179" w:author="NAIS" w:date="2014-08-28T10:34:00Z">
              <w:rPr>
                <w:lang w:val="en-US" w:eastAsia="en-GB"/>
              </w:rPr>
            </w:rPrChange>
          </w:rPr>
          <w:t xml:space="preserve">. </w:t>
        </w:r>
        <w:r w:rsidR="00484534" w:rsidRPr="00484534">
          <w:rPr>
            <w:b/>
            <w:sz w:val="24"/>
            <w:lang w:val="en-US" w:eastAsia="en-GB"/>
            <w:rPrChange w:id="180" w:author="NAIS" w:date="2014-08-28T10:34:00Z">
              <w:rPr>
                <w:lang w:val="en-US" w:eastAsia="en-GB"/>
              </w:rPr>
            </w:rPrChange>
          </w:rPr>
          <w:t>Considerations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81" w:author="NAIS" w:date="2014-08-28T10:30:00Z"/>
          <w:lang w:val="en-US" w:eastAsia="en-GB"/>
        </w:rPr>
        <w:pPrChange w:id="182" w:author="NAIS" w:date="2014-08-28T10:30:00Z">
          <w:pPr>
            <w:pStyle w:val="BodyText"/>
          </w:pPr>
        </w:pPrChange>
      </w:pPr>
      <w:ins w:id="183" w:author="NAIS" w:date="2014-08-28T10:30:00Z">
        <w:r>
          <w:rPr>
            <w:lang w:val="en-US" w:eastAsia="en-GB"/>
          </w:rPr>
          <w:t>Network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84" w:author="NAIS" w:date="2014-08-28T10:30:00Z"/>
          <w:lang w:val="en-US" w:eastAsia="en-GB"/>
        </w:rPr>
        <w:pPrChange w:id="185" w:author="NAIS" w:date="2014-08-28T10:30:00Z">
          <w:pPr>
            <w:pStyle w:val="BodyText"/>
          </w:pPr>
        </w:pPrChange>
      </w:pPr>
      <w:ins w:id="186" w:author="NAIS" w:date="2014-08-28T10:30:00Z">
        <w:r>
          <w:rPr>
            <w:lang w:val="en-US" w:eastAsia="en-GB"/>
          </w:rPr>
          <w:t>Power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87" w:author="NAIS" w:date="2014-08-28T10:31:00Z"/>
          <w:lang w:val="en-US" w:eastAsia="en-GB"/>
        </w:rPr>
        <w:pPrChange w:id="188" w:author="NAIS" w:date="2014-08-28T10:30:00Z">
          <w:pPr>
            <w:pStyle w:val="BodyText"/>
          </w:pPr>
        </w:pPrChange>
      </w:pPr>
      <w:ins w:id="189" w:author="NAIS" w:date="2014-08-28T10:30:00Z">
        <w:r>
          <w:rPr>
            <w:lang w:val="en-US" w:eastAsia="en-GB"/>
          </w:rPr>
          <w:t>Environment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90" w:author="NAIS" w:date="2014-08-28T10:31:00Z"/>
          <w:lang w:val="en-US" w:eastAsia="en-GB"/>
        </w:rPr>
        <w:pPrChange w:id="191" w:author="NAIS" w:date="2014-08-28T10:30:00Z">
          <w:pPr>
            <w:pStyle w:val="BodyText"/>
          </w:pPr>
        </w:pPrChange>
      </w:pPr>
      <w:ins w:id="192" w:author="NAIS" w:date="2014-08-28T10:31:00Z">
        <w:r>
          <w:rPr>
            <w:lang w:val="en-US" w:eastAsia="en-GB"/>
          </w:rPr>
          <w:t>Hardware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93" w:author="NAIS" w:date="2014-08-28T10:31:00Z"/>
          <w:lang w:val="en-US" w:eastAsia="en-GB"/>
        </w:rPr>
        <w:pPrChange w:id="194" w:author="NAIS" w:date="2014-08-28T10:30:00Z">
          <w:pPr>
            <w:pStyle w:val="BodyText"/>
          </w:pPr>
        </w:pPrChange>
      </w:pPr>
      <w:ins w:id="195" w:author="NAIS" w:date="2014-08-28T10:31:00Z">
        <w:r>
          <w:rPr>
            <w:lang w:val="en-US" w:eastAsia="en-GB"/>
          </w:rPr>
          <w:t>Software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96" w:author="NAIS" w:date="2014-08-28T10:31:00Z"/>
          <w:lang w:val="en-US" w:eastAsia="en-GB"/>
        </w:rPr>
        <w:pPrChange w:id="197" w:author="NAIS" w:date="2014-08-28T10:30:00Z">
          <w:pPr>
            <w:pStyle w:val="BodyText"/>
          </w:pPr>
        </w:pPrChange>
      </w:pPr>
      <w:ins w:id="198" w:author="NAIS" w:date="2014-08-28T10:31:00Z">
        <w:r>
          <w:rPr>
            <w:lang w:val="en-US" w:eastAsia="en-GB"/>
          </w:rPr>
          <w:t>Machine Interface</w:t>
        </w:r>
      </w:ins>
    </w:p>
    <w:p w:rsidR="00484534" w:rsidRDefault="00484534">
      <w:pPr>
        <w:pStyle w:val="BodyText"/>
        <w:numPr>
          <w:ilvl w:val="0"/>
          <w:numId w:val="32"/>
        </w:numPr>
        <w:rPr>
          <w:ins w:id="199" w:author="NAIS" w:date="2014-08-28T10:33:00Z"/>
          <w:lang w:val="en-US" w:eastAsia="en-GB"/>
        </w:rPr>
        <w:pPrChange w:id="200" w:author="NAIS" w:date="2014-08-28T10:30:00Z">
          <w:pPr>
            <w:pStyle w:val="BodyText"/>
          </w:pPr>
        </w:pPrChange>
      </w:pPr>
      <w:ins w:id="201" w:author="NAIS" w:date="2014-08-28T10:31:00Z">
        <w:r>
          <w:rPr>
            <w:lang w:val="en-US" w:eastAsia="en-GB"/>
          </w:rPr>
          <w:t>Human Interface</w:t>
        </w:r>
      </w:ins>
    </w:p>
    <w:p w:rsidR="00484534" w:rsidRPr="00484534" w:rsidRDefault="00484534">
      <w:pPr>
        <w:pStyle w:val="BodyText"/>
        <w:numPr>
          <w:ilvl w:val="0"/>
          <w:numId w:val="32"/>
        </w:numPr>
        <w:rPr>
          <w:ins w:id="202" w:author="NAIS" w:date="2014-08-28T10:34:00Z"/>
          <w:lang w:val="en-US" w:eastAsia="en-GB"/>
        </w:rPr>
        <w:pPrChange w:id="203" w:author="NAIS" w:date="2014-08-28T10:30:00Z">
          <w:pPr>
            <w:pStyle w:val="BodyText"/>
          </w:pPr>
        </w:pPrChange>
      </w:pPr>
      <w:ins w:id="204" w:author="NAIS" w:date="2014-08-28T10:33:00Z">
        <w:r>
          <w:rPr>
            <w:rFonts w:cs="Arial"/>
            <w:szCs w:val="22"/>
            <w:lang w:val="en-US" w:eastAsia="en-GB"/>
          </w:rPr>
          <w:t>National concerns and priorities.</w:t>
        </w:r>
      </w:ins>
    </w:p>
    <w:p w:rsidR="00484534" w:rsidRPr="009109DF" w:rsidRDefault="00484534">
      <w:pPr>
        <w:pStyle w:val="BodyText"/>
        <w:numPr>
          <w:ilvl w:val="1"/>
          <w:numId w:val="32"/>
        </w:numPr>
        <w:rPr>
          <w:ins w:id="205" w:author="NAIS" w:date="2014-08-28T10:37:00Z"/>
          <w:lang w:val="en-US" w:eastAsia="en-GB"/>
        </w:rPr>
        <w:pPrChange w:id="206" w:author="NAIS" w:date="2014-08-28T10:34:00Z">
          <w:pPr>
            <w:pStyle w:val="BodyText"/>
          </w:pPr>
        </w:pPrChange>
      </w:pPr>
      <w:ins w:id="207" w:author="NAIS" w:date="2014-08-28T10:34:00Z">
        <w:r>
          <w:rPr>
            <w:rFonts w:cs="Arial"/>
            <w:szCs w:val="22"/>
            <w:lang w:val="en-US" w:eastAsia="en-GB"/>
          </w:rPr>
          <w:t xml:space="preserve">Formal Safety assessment </w:t>
        </w:r>
      </w:ins>
    </w:p>
    <w:p w:rsidR="009109DF" w:rsidRDefault="009109DF" w:rsidP="009109DF">
      <w:pPr>
        <w:pStyle w:val="BodyText"/>
        <w:rPr>
          <w:ins w:id="208" w:author="NAIS" w:date="2014-08-28T10:37:00Z"/>
          <w:rFonts w:cs="Arial"/>
          <w:b/>
          <w:bCs/>
          <w:szCs w:val="22"/>
          <w:lang w:val="en-US" w:eastAsia="en-GB"/>
        </w:rPr>
      </w:pPr>
      <w:ins w:id="209" w:author="NAIS" w:date="2014-08-28T10:37:00Z">
        <w:r>
          <w:rPr>
            <w:rFonts w:cs="Arial"/>
            <w:b/>
            <w:bCs/>
            <w:szCs w:val="22"/>
            <w:lang w:val="en-US" w:eastAsia="en-GB"/>
          </w:rPr>
          <w:t>1.3 Assessment Aspects</w:t>
        </w:r>
      </w:ins>
    </w:p>
    <w:p w:rsidR="009109DF" w:rsidRPr="009109DF" w:rsidRDefault="009109DF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ins w:id="210" w:author="NAIS" w:date="2014-08-28T10:39:00Z"/>
          <w:rFonts w:cs="Arial"/>
          <w:szCs w:val="22"/>
          <w:lang w:val="en-US" w:eastAsia="en-GB"/>
        </w:rPr>
        <w:pPrChange w:id="211" w:author="NAIS" w:date="2014-08-28T10:39:00Z">
          <w:pPr>
            <w:autoSpaceDE w:val="0"/>
            <w:autoSpaceDN w:val="0"/>
            <w:adjustRightInd w:val="0"/>
          </w:pPr>
        </w:pPrChange>
      </w:pPr>
      <w:ins w:id="212" w:author="NAIS" w:date="2014-08-28T10:39:00Z">
        <w:r>
          <w:rPr>
            <w:rFonts w:cs="Arial"/>
            <w:szCs w:val="22"/>
            <w:lang w:val="en-US" w:eastAsia="en-GB"/>
          </w:rPr>
          <w:t>Existing technology</w:t>
        </w:r>
      </w:ins>
    </w:p>
    <w:p w:rsidR="009109DF" w:rsidRPr="009109DF" w:rsidRDefault="009109DF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ins w:id="213" w:author="NAIS" w:date="2014-08-28T10:39:00Z"/>
          <w:rFonts w:cs="Arial"/>
          <w:szCs w:val="22"/>
          <w:lang w:val="en-US" w:eastAsia="en-GB"/>
        </w:rPr>
        <w:pPrChange w:id="214" w:author="NAIS" w:date="2014-08-28T10:39:00Z">
          <w:pPr>
            <w:autoSpaceDE w:val="0"/>
            <w:autoSpaceDN w:val="0"/>
            <w:adjustRightInd w:val="0"/>
          </w:pPr>
        </w:pPrChange>
      </w:pPr>
      <w:ins w:id="215" w:author="NAIS" w:date="2014-08-28T10:39:00Z">
        <w:r>
          <w:rPr>
            <w:rFonts w:cs="Arial"/>
            <w:szCs w:val="22"/>
            <w:lang w:val="en-US" w:eastAsia="en-GB"/>
          </w:rPr>
          <w:t>Logistics</w:t>
        </w:r>
      </w:ins>
    </w:p>
    <w:p w:rsidR="009109DF" w:rsidRPr="009109DF" w:rsidRDefault="009109DF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ins w:id="216" w:author="NAIS" w:date="2014-08-28T10:39:00Z"/>
          <w:rFonts w:cs="Arial"/>
          <w:szCs w:val="22"/>
          <w:lang w:val="en-US" w:eastAsia="en-GB"/>
        </w:rPr>
        <w:pPrChange w:id="217" w:author="NAIS" w:date="2014-08-28T10:39:00Z">
          <w:pPr>
            <w:autoSpaceDE w:val="0"/>
            <w:autoSpaceDN w:val="0"/>
            <w:adjustRightInd w:val="0"/>
          </w:pPr>
        </w:pPrChange>
      </w:pPr>
      <w:ins w:id="218" w:author="NAIS" w:date="2014-08-28T10:39:00Z">
        <w:r>
          <w:rPr>
            <w:rFonts w:cs="Arial"/>
            <w:szCs w:val="22"/>
            <w:lang w:val="en-US" w:eastAsia="en-GB"/>
          </w:rPr>
          <w:t>Redundancy</w:t>
        </w:r>
      </w:ins>
    </w:p>
    <w:p w:rsidR="009109DF" w:rsidRPr="009109DF" w:rsidRDefault="009109DF">
      <w:pPr>
        <w:pStyle w:val="BodyText"/>
        <w:numPr>
          <w:ilvl w:val="0"/>
          <w:numId w:val="34"/>
        </w:numPr>
        <w:rPr>
          <w:ins w:id="219" w:author="NAIS" w:date="2014-08-28T10:40:00Z"/>
          <w:lang w:val="en-US" w:eastAsia="en-GB"/>
        </w:rPr>
        <w:pPrChange w:id="220" w:author="NAIS" w:date="2014-08-28T10:40:00Z">
          <w:pPr>
            <w:pStyle w:val="ListParagraph"/>
            <w:numPr>
              <w:numId w:val="34"/>
            </w:numPr>
            <w:autoSpaceDE w:val="0"/>
            <w:autoSpaceDN w:val="0"/>
            <w:adjustRightInd w:val="0"/>
            <w:ind w:hanging="360"/>
          </w:pPr>
        </w:pPrChange>
      </w:pPr>
      <w:ins w:id="221" w:author="NAIS" w:date="2014-08-28T10:39:00Z">
        <w:r>
          <w:rPr>
            <w:rFonts w:cs="Arial"/>
            <w:szCs w:val="22"/>
            <w:lang w:val="en-US" w:eastAsia="en-GB"/>
          </w:rPr>
          <w:t>Accessibility</w:t>
        </w:r>
      </w:ins>
    </w:p>
    <w:p w:rsidR="009109DF" w:rsidRPr="009109DF" w:rsidRDefault="009109DF">
      <w:pPr>
        <w:pStyle w:val="BodyText"/>
        <w:jc w:val="left"/>
        <w:rPr>
          <w:ins w:id="222" w:author="NAIS" w:date="2014-08-28T10:40:00Z"/>
          <w:lang w:val="en-US" w:eastAsia="en-GB"/>
        </w:rPr>
        <w:pPrChange w:id="223" w:author="NAIS" w:date="2014-08-28T10:44:00Z">
          <w:pPr>
            <w:pStyle w:val="ListParagraph"/>
            <w:numPr>
              <w:numId w:val="34"/>
            </w:numPr>
            <w:autoSpaceDE w:val="0"/>
            <w:autoSpaceDN w:val="0"/>
            <w:adjustRightInd w:val="0"/>
            <w:ind w:hanging="360"/>
          </w:pPr>
        </w:pPrChange>
      </w:pPr>
      <w:ins w:id="224" w:author="NAIS" w:date="2014-08-28T10:40:00Z">
        <w:r w:rsidRPr="009109DF">
          <w:rPr>
            <w:rFonts w:cs="Arial"/>
            <w:szCs w:val="22"/>
            <w:lang w:val="en-US" w:eastAsia="en-GB"/>
          </w:rPr>
          <w:t>Formal procedures for collecting, processing and recording availability data should be</w:t>
        </w:r>
      </w:ins>
    </w:p>
    <w:p w:rsidR="00484534" w:rsidRPr="00484534" w:rsidRDefault="009109DF">
      <w:pPr>
        <w:pStyle w:val="BodyText"/>
        <w:rPr>
          <w:ins w:id="225" w:author="NAIS" w:date="2014-08-28T10:26:00Z"/>
          <w:lang w:val="en-US" w:eastAsia="en-GB"/>
          <w:rPrChange w:id="226" w:author="NAIS" w:date="2014-08-28T10:26:00Z">
            <w:rPr>
              <w:ins w:id="227" w:author="NAIS" w:date="2014-08-28T10:26:00Z"/>
              <w:b/>
              <w:lang w:val="en-US" w:eastAsia="en-GB"/>
            </w:rPr>
          </w:rPrChange>
        </w:rPr>
        <w:pPrChange w:id="228" w:author="NAIS" w:date="2014-08-28T10:40:00Z">
          <w:pPr>
            <w:pStyle w:val="BodyText"/>
            <w:numPr>
              <w:numId w:val="34"/>
            </w:numPr>
            <w:ind w:left="720" w:hanging="360"/>
          </w:pPr>
        </w:pPrChange>
      </w:pPr>
      <w:proofErr w:type="gramStart"/>
      <w:ins w:id="229" w:author="NAIS" w:date="2014-08-28T10:40:00Z">
        <w:r>
          <w:rPr>
            <w:rFonts w:cs="Arial"/>
            <w:szCs w:val="22"/>
            <w:lang w:val="en-US" w:eastAsia="en-GB"/>
          </w:rPr>
          <w:t>established</w:t>
        </w:r>
        <w:proofErr w:type="gramEnd"/>
        <w:r>
          <w:rPr>
            <w:rFonts w:cs="Arial"/>
            <w:szCs w:val="22"/>
            <w:lang w:val="en-US" w:eastAsia="en-GB"/>
          </w:rPr>
          <w:t>.</w:t>
        </w:r>
      </w:ins>
    </w:p>
    <w:p w:rsidR="009D52FE" w:rsidRPr="009D52FE" w:rsidRDefault="009D52FE" w:rsidP="009D52FE">
      <w:pPr>
        <w:pStyle w:val="BodyText"/>
        <w:rPr>
          <w:highlight w:val="yellow"/>
          <w:lang w:eastAsia="de-DE"/>
        </w:rPr>
      </w:pPr>
      <w:r w:rsidRPr="009D52FE">
        <w:rPr>
          <w:highlight w:val="yellow"/>
          <w:lang w:eastAsia="de-DE"/>
        </w:rPr>
        <w:t>--- develop the structure of the Appendix.</w:t>
      </w:r>
    </w:p>
    <w:p w:rsidR="009D52FE" w:rsidRDefault="009D52FE" w:rsidP="009D52FE">
      <w:pPr>
        <w:pStyle w:val="BodyText"/>
        <w:rPr>
          <w:ins w:id="230" w:author="NAIS" w:date="2014-08-28T11:31:00Z"/>
          <w:lang w:eastAsia="de-DE"/>
        </w:rPr>
      </w:pPr>
      <w:r w:rsidRPr="009D52FE">
        <w:rPr>
          <w:highlight w:val="yellow"/>
          <w:lang w:eastAsia="de-DE"/>
        </w:rPr>
        <w:t xml:space="preserve">--- </w:t>
      </w:r>
      <w:proofErr w:type="gramStart"/>
      <w:r w:rsidRPr="009D52FE">
        <w:rPr>
          <w:highlight w:val="yellow"/>
          <w:lang w:eastAsia="de-DE"/>
        </w:rPr>
        <w:t>for</w:t>
      </w:r>
      <w:proofErr w:type="gramEnd"/>
      <w:r w:rsidRPr="009D52FE">
        <w:rPr>
          <w:highlight w:val="yellow"/>
          <w:lang w:eastAsia="de-DE"/>
        </w:rPr>
        <w:t xml:space="preserve"> a brief content description compare appropriate section in Main part of the Recommendation</w:t>
      </w:r>
    </w:p>
    <w:p w:rsidR="00672F93" w:rsidRDefault="00672F93" w:rsidP="009D52FE">
      <w:pPr>
        <w:pStyle w:val="BodyText"/>
        <w:rPr>
          <w:ins w:id="231" w:author="NAIS" w:date="2014-08-28T11:31:00Z"/>
          <w:lang w:eastAsia="de-DE"/>
        </w:rPr>
      </w:pPr>
      <w:ins w:id="232" w:author="NAIS" w:date="2014-08-28T11:31:00Z">
        <w:r>
          <w:object w:dxaOrig="10799" w:dyaOrig="121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53.75pt;height:51pt" o:ole="">
              <v:imagedata r:id="rId12" o:title=""/>
            </v:shape>
            <o:OLEObject Type="Embed" ProgID="Visio.Drawing.11" ShapeID="_x0000_i1025" DrawAspect="Content" ObjectID="_1472885585" r:id="rId13"/>
          </w:object>
        </w:r>
      </w:ins>
    </w:p>
    <w:p w:rsidR="00672F93" w:rsidRPr="00672F93" w:rsidRDefault="00672F93">
      <w:pPr>
        <w:jc w:val="center"/>
        <w:rPr>
          <w:lang w:eastAsia="de-DE"/>
        </w:rPr>
        <w:pPrChange w:id="233" w:author="NAIS" w:date="2014-08-28T11:31:00Z">
          <w:pPr>
            <w:pStyle w:val="BodyText"/>
          </w:pPr>
        </w:pPrChange>
      </w:pPr>
      <w:ins w:id="234" w:author="NAIS" w:date="2014-08-28T11:31:00Z">
        <w:r>
          <w:rPr>
            <w:lang w:eastAsia="de-DE"/>
          </w:rPr>
          <w:t>Figure 1 CSSA Service Reliability Model</w:t>
        </w:r>
      </w:ins>
    </w:p>
    <w:sectPr w:rsidR="00672F93" w:rsidRPr="00672F93" w:rsidSect="00AB2FA0">
      <w:headerReference w:type="default" r:id="rId14"/>
      <w:footerReference w:type="default" r:id="rId15"/>
      <w:headerReference w:type="first" r:id="rId16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02" w:rsidRDefault="00595902" w:rsidP="009E1230">
      <w:r>
        <w:separator/>
      </w:r>
    </w:p>
  </w:endnote>
  <w:endnote w:type="continuationSeparator" w:id="0">
    <w:p w:rsidR="00595902" w:rsidRDefault="0059590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0656B7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0656B7" w:rsidRPr="008136BC">
      <w:rPr>
        <w:lang w:val="en-US"/>
      </w:rPr>
      <w:fldChar w:fldCharType="separate"/>
    </w:r>
    <w:r w:rsidR="00837E9D">
      <w:rPr>
        <w:noProof/>
        <w:lang w:val="en-US"/>
      </w:rPr>
      <w:t>6</w:t>
    </w:r>
    <w:r w:rsidR="000656B7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0656B7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0656B7" w:rsidRPr="008136BC">
      <w:rPr>
        <w:lang w:val="en-US"/>
      </w:rPr>
      <w:fldChar w:fldCharType="separate"/>
    </w:r>
    <w:r w:rsidR="00837E9D">
      <w:rPr>
        <w:noProof/>
        <w:lang w:val="en-US"/>
      </w:rPr>
      <w:t>6</w:t>
    </w:r>
    <w:r w:rsidR="000656B7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02" w:rsidRDefault="00595902" w:rsidP="009E1230">
      <w:r>
        <w:separator/>
      </w:r>
    </w:p>
  </w:footnote>
  <w:footnote w:type="continuationSeparator" w:id="0">
    <w:p w:rsidR="00595902" w:rsidRDefault="0059590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Pr="009D52FE" w:rsidRDefault="008136BC" w:rsidP="0004410E">
    <w:pPr>
      <w:pStyle w:val="Header"/>
      <w:jc w:val="center"/>
    </w:pPr>
    <w:r w:rsidRPr="00274C38">
      <w:t>Recommendation</w:t>
    </w:r>
    <w:r w:rsidR="004C2F5C" w:rsidRPr="00274C38">
      <w:t xml:space="preserve"> </w:t>
    </w:r>
    <w:r w:rsidR="00274C38" w:rsidRPr="00274C38">
      <w:t>ENAV</w:t>
    </w:r>
    <w:r w:rsidR="004C2F5C" w:rsidRPr="00274C38">
      <w:t>-</w:t>
    </w:r>
    <w:r w:rsidR="00274C38">
      <w:rPr>
        <w:highlight w:val="yellow"/>
      </w:rPr>
      <w:t>[</w:t>
    </w:r>
    <w:r w:rsidR="004C2F5C">
      <w:rPr>
        <w:highlight w:val="yellow"/>
      </w:rPr>
      <w:t>###</w:t>
    </w:r>
    <w:r w:rsidR="00274C38">
      <w:rPr>
        <w:highlight w:val="yellow"/>
      </w:rPr>
      <w:t>]</w:t>
    </w:r>
    <w:r w:rsidR="0044047B" w:rsidRPr="00274C38">
      <w:t xml:space="preserve"> </w:t>
    </w:r>
    <w:r w:rsidRPr="00274C38">
      <w:t xml:space="preserve">– </w:t>
    </w:r>
    <w:r w:rsidR="005D08CF" w:rsidRPr="00274C38">
      <w:t xml:space="preserve">Appendix </w:t>
    </w:r>
    <w:r w:rsidR="00EA4919">
      <w:t>7</w:t>
    </w:r>
    <w:r w:rsidR="005D08CF" w:rsidRPr="009D52FE">
      <w:t xml:space="preserve"> </w:t>
    </w:r>
    <w:r w:rsidR="009D52FE" w:rsidRPr="009D52FE">
      <w:t>–</w:t>
    </w:r>
    <w:r w:rsidR="005D08CF" w:rsidRPr="009D52FE">
      <w:t xml:space="preserve"> </w:t>
    </w:r>
    <w:r w:rsidR="009D52FE" w:rsidRPr="009D52FE">
      <w:t xml:space="preserve">Internal </w:t>
    </w:r>
    <w:r w:rsidR="00EA4919">
      <w:t>Reliability</w:t>
    </w:r>
    <w:r w:rsidR="009D52FE" w:rsidRPr="009D52FE">
      <w:t xml:space="preserve"> Model</w:t>
    </w:r>
  </w:p>
  <w:p w:rsidR="008136BC" w:rsidRDefault="00274C38" w:rsidP="008136BC">
    <w:pPr>
      <w:pBdr>
        <w:bottom w:val="single" w:sz="4" w:space="1" w:color="auto"/>
      </w:pBdr>
      <w:jc w:val="center"/>
    </w:pPr>
    <w:r w:rsidRPr="00274C38">
      <w:rPr>
        <w:rFonts w:cs="Arial"/>
        <w:sz w:val="20"/>
        <w:highlight w:val="yellow"/>
      </w:rPr>
      <w:t>[2015]</w:t>
    </w:r>
    <w:r>
      <w:rPr>
        <w:rFonts w:cs="Arial"/>
        <w:sz w:val="20"/>
      </w:rPr>
      <w:t xml:space="preserve"> Initial Version</w:t>
    </w:r>
  </w:p>
  <w:p w:rsidR="009E1230" w:rsidRDefault="009E1230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E9D" w:rsidRDefault="00837E9D" w:rsidP="00524A59">
    <w:pPr>
      <w:pStyle w:val="Header"/>
      <w:jc w:val="right"/>
      <w:rPr>
        <w:lang w:val="en-US"/>
      </w:rPr>
    </w:pPr>
    <w:r>
      <w:rPr>
        <w:lang w:val="en-US"/>
      </w:rPr>
      <w:t>ENAV15-8.17</w:t>
    </w:r>
  </w:p>
  <w:p w:rsidR="0004410E" w:rsidRPr="00524A59" w:rsidRDefault="00837E9D" w:rsidP="00524A59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524A59">
      <w:rPr>
        <w:lang w:val="en-US"/>
      </w:rPr>
      <w:t>CSSA1-2.1</w:t>
    </w:r>
    <w:r w:rsidR="00837BD7">
      <w:rPr>
        <w:lang w:val="en-US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34C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2CC1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FF2C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B4D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8606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BA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F89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DD689B80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EC12F20A"/>
    <w:lvl w:ilvl="0" w:tplc="1C7410BE">
      <w:start w:val="1"/>
      <w:numFmt w:val="bullet"/>
      <w:pStyle w:val="Bullet2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13BD768E"/>
    <w:multiLevelType w:val="hybridMultilevel"/>
    <w:tmpl w:val="FDC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CAF1562"/>
    <w:multiLevelType w:val="hybridMultilevel"/>
    <w:tmpl w:val="056A1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ADB2508"/>
    <w:multiLevelType w:val="hybridMultilevel"/>
    <w:tmpl w:val="AC62B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FB6291FE"/>
    <w:lvl w:ilvl="0" w:tplc="268C32C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75575E3"/>
    <w:multiLevelType w:val="hybridMultilevel"/>
    <w:tmpl w:val="903C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D64DA6"/>
    <w:multiLevelType w:val="hybridMultilevel"/>
    <w:tmpl w:val="7A3AA616"/>
    <w:lvl w:ilvl="0" w:tplc="79A2B4A4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2A3190"/>
    <w:multiLevelType w:val="multilevel"/>
    <w:tmpl w:val="C1AC89BC"/>
    <w:lvl w:ilvl="0">
      <w:start w:val="1"/>
      <w:numFmt w:val="decimal"/>
      <w:pStyle w:val="Recallinglist1"/>
      <w:lvlText w:val="%1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pStyle w:val="Recallinglist2"/>
      <w:lvlText w:val="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Recallinglist3"/>
      <w:lvlText w:val="%3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8BA4B1E"/>
    <w:multiLevelType w:val="multilevel"/>
    <w:tmpl w:val="834093B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19"/>
  </w:num>
  <w:num w:numId="6">
    <w:abstractNumId w:val="24"/>
  </w:num>
  <w:num w:numId="7">
    <w:abstractNumId w:val="18"/>
  </w:num>
  <w:num w:numId="8">
    <w:abstractNumId w:val="22"/>
  </w:num>
  <w:num w:numId="9">
    <w:abstractNumId w:val="12"/>
  </w:num>
  <w:num w:numId="10">
    <w:abstractNumId w:val="26"/>
  </w:num>
  <w:num w:numId="11">
    <w:abstractNumId w:val="21"/>
  </w:num>
  <w:num w:numId="12">
    <w:abstractNumId w:val="8"/>
  </w:num>
  <w:num w:numId="13">
    <w:abstractNumId w:val="3"/>
  </w:num>
  <w:num w:numId="14">
    <w:abstractNumId w:val="14"/>
  </w:num>
  <w:num w:numId="15">
    <w:abstractNumId w:val="20"/>
  </w:num>
  <w:num w:numId="16">
    <w:abstractNumId w:val="10"/>
    <w:lvlOverride w:ilvl="0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25"/>
  </w:num>
  <w:num w:numId="29">
    <w:abstractNumId w:val="25"/>
  </w:num>
  <w:num w:numId="30">
    <w:abstractNumId w:val="25"/>
  </w:num>
  <w:num w:numId="31">
    <w:abstractNumId w:val="11"/>
  </w:num>
  <w:num w:numId="32">
    <w:abstractNumId w:val="13"/>
  </w:num>
  <w:num w:numId="33">
    <w:abstractNumId w:val="17"/>
  </w:num>
  <w:num w:numId="34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7E"/>
    <w:rsid w:val="000420D8"/>
    <w:rsid w:val="0004410E"/>
    <w:rsid w:val="000448A8"/>
    <w:rsid w:val="000656B7"/>
    <w:rsid w:val="00070873"/>
    <w:rsid w:val="000D7400"/>
    <w:rsid w:val="00104885"/>
    <w:rsid w:val="00122301"/>
    <w:rsid w:val="00134673"/>
    <w:rsid w:val="00184986"/>
    <w:rsid w:val="001D3B7C"/>
    <w:rsid w:val="001D7306"/>
    <w:rsid w:val="001E7399"/>
    <w:rsid w:val="001F045B"/>
    <w:rsid w:val="00207EE6"/>
    <w:rsid w:val="00274C38"/>
    <w:rsid w:val="0027676C"/>
    <w:rsid w:val="002B0D6C"/>
    <w:rsid w:val="002D4569"/>
    <w:rsid w:val="0032752D"/>
    <w:rsid w:val="00351DF6"/>
    <w:rsid w:val="00370529"/>
    <w:rsid w:val="00395D68"/>
    <w:rsid w:val="003A4769"/>
    <w:rsid w:val="003C25A1"/>
    <w:rsid w:val="003C44EB"/>
    <w:rsid w:val="003E1E5E"/>
    <w:rsid w:val="003E2801"/>
    <w:rsid w:val="003F23D2"/>
    <w:rsid w:val="00402FBD"/>
    <w:rsid w:val="00413466"/>
    <w:rsid w:val="00422E65"/>
    <w:rsid w:val="0044047B"/>
    <w:rsid w:val="0044197E"/>
    <w:rsid w:val="00460028"/>
    <w:rsid w:val="004668B4"/>
    <w:rsid w:val="00484534"/>
    <w:rsid w:val="004C2F5C"/>
    <w:rsid w:val="004E43E8"/>
    <w:rsid w:val="004F72F9"/>
    <w:rsid w:val="005207B2"/>
    <w:rsid w:val="00523912"/>
    <w:rsid w:val="00524A59"/>
    <w:rsid w:val="00582569"/>
    <w:rsid w:val="00595902"/>
    <w:rsid w:val="005A79A1"/>
    <w:rsid w:val="005B2BD9"/>
    <w:rsid w:val="005C24F3"/>
    <w:rsid w:val="005D08CF"/>
    <w:rsid w:val="005F188D"/>
    <w:rsid w:val="006052C5"/>
    <w:rsid w:val="00672F93"/>
    <w:rsid w:val="00675FFD"/>
    <w:rsid w:val="00681BC4"/>
    <w:rsid w:val="00691B22"/>
    <w:rsid w:val="006D1C64"/>
    <w:rsid w:val="0072093C"/>
    <w:rsid w:val="00721DBE"/>
    <w:rsid w:val="00726E9A"/>
    <w:rsid w:val="007578C8"/>
    <w:rsid w:val="00767FC6"/>
    <w:rsid w:val="00796BF5"/>
    <w:rsid w:val="007A25FA"/>
    <w:rsid w:val="007D251F"/>
    <w:rsid w:val="007E43BC"/>
    <w:rsid w:val="00800D78"/>
    <w:rsid w:val="008136BC"/>
    <w:rsid w:val="00821CE7"/>
    <w:rsid w:val="00837BD7"/>
    <w:rsid w:val="00837E9D"/>
    <w:rsid w:val="00857962"/>
    <w:rsid w:val="008931CC"/>
    <w:rsid w:val="008B3CBD"/>
    <w:rsid w:val="009109DF"/>
    <w:rsid w:val="00921872"/>
    <w:rsid w:val="0094072F"/>
    <w:rsid w:val="00945E3E"/>
    <w:rsid w:val="009504E2"/>
    <w:rsid w:val="00956293"/>
    <w:rsid w:val="00985597"/>
    <w:rsid w:val="009928CF"/>
    <w:rsid w:val="009B28ED"/>
    <w:rsid w:val="009B30D7"/>
    <w:rsid w:val="009C22FA"/>
    <w:rsid w:val="009C3998"/>
    <w:rsid w:val="009D52FE"/>
    <w:rsid w:val="009D7A94"/>
    <w:rsid w:val="009E1230"/>
    <w:rsid w:val="009F55FD"/>
    <w:rsid w:val="00A00BE3"/>
    <w:rsid w:val="00A13CBA"/>
    <w:rsid w:val="00A27A7A"/>
    <w:rsid w:val="00A3352D"/>
    <w:rsid w:val="00A6234F"/>
    <w:rsid w:val="00A750CA"/>
    <w:rsid w:val="00AA2A80"/>
    <w:rsid w:val="00AB2FA0"/>
    <w:rsid w:val="00AB5265"/>
    <w:rsid w:val="00AB5CAB"/>
    <w:rsid w:val="00AC0741"/>
    <w:rsid w:val="00AC2C6D"/>
    <w:rsid w:val="00AC4EAC"/>
    <w:rsid w:val="00AE3102"/>
    <w:rsid w:val="00AE5700"/>
    <w:rsid w:val="00AF615B"/>
    <w:rsid w:val="00B04E05"/>
    <w:rsid w:val="00B122F4"/>
    <w:rsid w:val="00B36C94"/>
    <w:rsid w:val="00B43C65"/>
    <w:rsid w:val="00B63B46"/>
    <w:rsid w:val="00B67FA6"/>
    <w:rsid w:val="00B70C4C"/>
    <w:rsid w:val="00B76755"/>
    <w:rsid w:val="00B91264"/>
    <w:rsid w:val="00BD2E47"/>
    <w:rsid w:val="00C23159"/>
    <w:rsid w:val="00C528B9"/>
    <w:rsid w:val="00C531DA"/>
    <w:rsid w:val="00C8750E"/>
    <w:rsid w:val="00C97FD2"/>
    <w:rsid w:val="00CB4864"/>
    <w:rsid w:val="00CC4B2D"/>
    <w:rsid w:val="00CD7575"/>
    <w:rsid w:val="00D014C8"/>
    <w:rsid w:val="00D05833"/>
    <w:rsid w:val="00D128D4"/>
    <w:rsid w:val="00D2145F"/>
    <w:rsid w:val="00D30727"/>
    <w:rsid w:val="00D52150"/>
    <w:rsid w:val="00D847AD"/>
    <w:rsid w:val="00DB585F"/>
    <w:rsid w:val="00DB6664"/>
    <w:rsid w:val="00DF19D5"/>
    <w:rsid w:val="00DF6EB4"/>
    <w:rsid w:val="00E0483F"/>
    <w:rsid w:val="00E1534B"/>
    <w:rsid w:val="00E22226"/>
    <w:rsid w:val="00E43798"/>
    <w:rsid w:val="00E50B08"/>
    <w:rsid w:val="00E711D8"/>
    <w:rsid w:val="00E73E4C"/>
    <w:rsid w:val="00EA4919"/>
    <w:rsid w:val="00EB22A4"/>
    <w:rsid w:val="00EC597E"/>
    <w:rsid w:val="00EE340C"/>
    <w:rsid w:val="00EE3BAA"/>
    <w:rsid w:val="00F46430"/>
    <w:rsid w:val="00F53DB6"/>
    <w:rsid w:val="00F9544D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  <w:style w:type="paragraph" w:styleId="ListParagraph">
    <w:name w:val="List Paragraph"/>
    <w:basedOn w:val="Normal"/>
    <w:uiPriority w:val="34"/>
    <w:rsid w:val="0091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BD9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qFormat/>
    <w:rsid w:val="00DF6EB4"/>
    <w:pPr>
      <w:keepNext/>
      <w:numPr>
        <w:numId w:val="9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qFormat/>
    <w:rsid w:val="00DF6EB4"/>
    <w:pPr>
      <w:numPr>
        <w:ilvl w:val="1"/>
        <w:numId w:val="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F6EB4"/>
    <w:pPr>
      <w:keepNext/>
      <w:numPr>
        <w:ilvl w:val="2"/>
        <w:numId w:val="9"/>
      </w:numPr>
      <w:tabs>
        <w:tab w:val="left" w:pos="851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DF6EB4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rsid w:val="00DF6EB4"/>
    <w:pPr>
      <w:numPr>
        <w:ilvl w:val="4"/>
        <w:numId w:val="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DF6EB4"/>
    <w:pPr>
      <w:numPr>
        <w:ilvl w:val="5"/>
        <w:numId w:val="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DF6EB4"/>
    <w:pPr>
      <w:numPr>
        <w:ilvl w:val="6"/>
        <w:numId w:val="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DF6EB4"/>
    <w:pPr>
      <w:numPr>
        <w:ilvl w:val="7"/>
        <w:numId w:val="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DF6EB4"/>
    <w:pPr>
      <w:numPr>
        <w:ilvl w:val="8"/>
        <w:numId w:val="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F6EB4"/>
    <w:pPr>
      <w:spacing w:after="120"/>
      <w:jc w:val="both"/>
    </w:pPr>
  </w:style>
  <w:style w:type="paragraph" w:styleId="FootnoteText">
    <w:name w:val="footnote text"/>
    <w:basedOn w:val="Normal"/>
    <w:semiHidden/>
    <w:rsid w:val="00DF6EB4"/>
    <w:rPr>
      <w:sz w:val="20"/>
      <w:szCs w:val="20"/>
    </w:rPr>
  </w:style>
  <w:style w:type="character" w:styleId="FootnoteReference">
    <w:name w:val="footnote reference"/>
    <w:semiHidden/>
    <w:rsid w:val="00DF6EB4"/>
    <w:rPr>
      <w:vertAlign w:val="superscript"/>
    </w:rPr>
  </w:style>
  <w:style w:type="paragraph" w:styleId="Header">
    <w:name w:val="header"/>
    <w:basedOn w:val="Normal"/>
    <w:rsid w:val="00AB2FA0"/>
    <w:pPr>
      <w:tabs>
        <w:tab w:val="center" w:pos="4678"/>
        <w:tab w:val="right" w:pos="9356"/>
      </w:tabs>
    </w:pPr>
  </w:style>
  <w:style w:type="paragraph" w:styleId="Quote">
    <w:name w:val="Quote"/>
    <w:basedOn w:val="Normal"/>
    <w:rsid w:val="00DF6EB4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DF6EB4"/>
    <w:pPr>
      <w:spacing w:before="60" w:after="80"/>
      <w:ind w:left="354"/>
    </w:pPr>
  </w:style>
  <w:style w:type="paragraph" w:styleId="Title">
    <w:name w:val="Title"/>
    <w:basedOn w:val="Normal"/>
    <w:qFormat/>
    <w:rsid w:val="00DF6EB4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rsid w:val="00AB2FA0"/>
    <w:pPr>
      <w:tabs>
        <w:tab w:val="center" w:pos="4820"/>
        <w:tab w:val="right" w:pos="9356"/>
      </w:tabs>
    </w:pPr>
  </w:style>
  <w:style w:type="character" w:styleId="PageNumber">
    <w:name w:val="page number"/>
    <w:rsid w:val="00DF6EB4"/>
    <w:rPr>
      <w:rFonts w:ascii="Arial" w:hAnsi="Arial"/>
      <w:sz w:val="20"/>
    </w:rPr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4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qFormat/>
    <w:rsid w:val="00DF6EB4"/>
    <w:pPr>
      <w:spacing w:after="60"/>
      <w:jc w:val="center"/>
      <w:outlineLvl w:val="1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DF6EB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44197E"/>
    <w:pPr>
      <w:tabs>
        <w:tab w:val="left" w:pos="851"/>
        <w:tab w:val="right" w:pos="9639"/>
      </w:tabs>
      <w:spacing w:before="120" w:after="120"/>
      <w:ind w:left="851" w:hanging="851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44197E"/>
    <w:pPr>
      <w:tabs>
        <w:tab w:val="left" w:pos="1701"/>
        <w:tab w:val="right" w:pos="9639"/>
      </w:tabs>
      <w:ind w:left="1701" w:hanging="85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DF6EB4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1F045B"/>
    <w:pPr>
      <w:tabs>
        <w:tab w:val="left" w:pos="1985"/>
        <w:tab w:val="right" w:pos="9639"/>
      </w:tabs>
      <w:spacing w:before="120" w:after="120"/>
      <w:ind w:left="1985" w:hanging="1985"/>
    </w:pPr>
    <w:rPr>
      <w:b/>
      <w:szCs w:val="20"/>
    </w:rPr>
  </w:style>
  <w:style w:type="paragraph" w:styleId="TOC6">
    <w:name w:val="toc 6"/>
    <w:basedOn w:val="Normal"/>
    <w:next w:val="Normal"/>
    <w:autoRedefine/>
    <w:semiHidden/>
    <w:rsid w:val="00DF6EB4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DF6EB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DF6EB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DF6EB4"/>
    <w:pPr>
      <w:ind w:left="1680"/>
    </w:pPr>
    <w:rPr>
      <w:sz w:val="20"/>
      <w:szCs w:val="20"/>
    </w:rPr>
  </w:style>
  <w:style w:type="character" w:styleId="Hyperlink">
    <w:name w:val="Hyperlink"/>
    <w:uiPriority w:val="99"/>
    <w:rsid w:val="00DF6EB4"/>
    <w:rPr>
      <w:color w:val="0000FF"/>
      <w:u w:val="single"/>
    </w:rPr>
  </w:style>
  <w:style w:type="paragraph" w:customStyle="1" w:styleId="THECOUNCIL">
    <w:name w:val="THE COUNCIL"/>
    <w:basedOn w:val="BodyText"/>
    <w:rsid w:val="00DF6EB4"/>
    <w:rPr>
      <w:b/>
      <w:sz w:val="28"/>
    </w:rPr>
  </w:style>
  <w:style w:type="paragraph" w:customStyle="1" w:styleId="Recallings">
    <w:name w:val="Recallings"/>
    <w:basedOn w:val="BodyText"/>
    <w:rsid w:val="00DF6EB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DF6EB4"/>
    <w:pPr>
      <w:ind w:left="1145" w:right="-45" w:hanging="720"/>
      <w:jc w:val="both"/>
    </w:pPr>
  </w:style>
  <w:style w:type="paragraph" w:styleId="ListNumber">
    <w:name w:val="List Number"/>
    <w:basedOn w:val="Normal"/>
    <w:rsid w:val="00DF6EB4"/>
    <w:pPr>
      <w:numPr>
        <w:numId w:val="12"/>
      </w:numPr>
    </w:pPr>
  </w:style>
  <w:style w:type="paragraph" w:styleId="ListNumber2">
    <w:name w:val="List Number 2"/>
    <w:basedOn w:val="Normal"/>
    <w:rsid w:val="00DF6EB4"/>
    <w:pPr>
      <w:numPr>
        <w:numId w:val="13"/>
      </w:numPr>
    </w:pPr>
  </w:style>
  <w:style w:type="paragraph" w:styleId="BodyTextIndent">
    <w:name w:val="Body Text Indent"/>
    <w:basedOn w:val="Normal"/>
    <w:rsid w:val="00DF6EB4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DF6EB4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3C44EB"/>
    <w:pPr>
      <w:numPr>
        <w:numId w:val="5"/>
      </w:numPr>
      <w:tabs>
        <w:tab w:val="clear" w:pos="720"/>
        <w:tab w:val="num" w:pos="993"/>
      </w:tabs>
      <w:spacing w:before="60" w:after="6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qFormat/>
    <w:rsid w:val="00DF6EB4"/>
    <w:pPr>
      <w:suppressAutoHyphens/>
      <w:spacing w:after="120"/>
      <w:ind w:left="1134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qFormat/>
    <w:rsid w:val="003C44EB"/>
    <w:pPr>
      <w:numPr>
        <w:numId w:val="16"/>
      </w:numPr>
      <w:tabs>
        <w:tab w:val="left" w:pos="1418"/>
      </w:tabs>
      <w:spacing w:after="120"/>
      <w:ind w:left="1418" w:hanging="425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E22226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22226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E22226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DF6EB4"/>
    <w:pPr>
      <w:numPr>
        <w:numId w:val="8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List1">
    <w:name w:val="List 1"/>
    <w:basedOn w:val="Normal"/>
    <w:qFormat/>
    <w:rsid w:val="00DF6EB4"/>
    <w:pPr>
      <w:numPr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qFormat/>
    <w:rsid w:val="00DF6EB4"/>
    <w:pPr>
      <w:numPr>
        <w:ilvl w:val="1"/>
        <w:numId w:val="10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DF6EB4"/>
    <w:pPr>
      <w:numPr>
        <w:ilvl w:val="2"/>
        <w:numId w:val="11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DF6EB4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DF6EB4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DF6EB4"/>
    <w:pPr>
      <w:spacing w:after="120"/>
      <w:ind w:left="567"/>
      <w:jc w:val="both"/>
    </w:pPr>
    <w:rPr>
      <w:szCs w:val="20"/>
      <w:lang w:eastAsia="en-GB"/>
    </w:rPr>
  </w:style>
  <w:style w:type="character" w:customStyle="1" w:styleId="StyleFootnoteReference115ptBlack">
    <w:name w:val="Style Footnote Reference + 11.5 pt Black"/>
    <w:rsid w:val="00DF6EB4"/>
    <w:rPr>
      <w:rFonts w:ascii="Arial" w:hAnsi="Arial"/>
      <w:color w:val="000000"/>
      <w:sz w:val="23"/>
      <w:vertAlign w:val="superscript"/>
    </w:rPr>
  </w:style>
  <w:style w:type="paragraph" w:customStyle="1" w:styleId="Table">
    <w:name w:val="Table_#"/>
    <w:basedOn w:val="Normal"/>
    <w:next w:val="Normal"/>
    <w:qFormat/>
    <w:rsid w:val="00DF6EB4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rsid w:val="00DF6EB4"/>
    <w:rPr>
      <w:i/>
      <w:iCs/>
    </w:rPr>
  </w:style>
  <w:style w:type="character" w:styleId="HTMLCite">
    <w:name w:val="HTML Cite"/>
    <w:rsid w:val="00DF6EB4"/>
    <w:rPr>
      <w:i/>
      <w:iCs/>
    </w:rPr>
  </w:style>
  <w:style w:type="paragraph" w:customStyle="1" w:styleId="References">
    <w:name w:val="References"/>
    <w:basedOn w:val="Normal"/>
    <w:qFormat/>
    <w:rsid w:val="00DF6EB4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qFormat/>
    <w:rsid w:val="00E22226"/>
    <w:pPr>
      <w:numPr>
        <w:numId w:val="3"/>
      </w:numPr>
      <w:tabs>
        <w:tab w:val="left" w:pos="1985"/>
      </w:tabs>
      <w:spacing w:before="120" w:after="240"/>
      <w:ind w:left="1985" w:hanging="1985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uiPriority w:val="99"/>
    <w:rsid w:val="00DF6EB4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equation">
    <w:name w:val="equation"/>
    <w:basedOn w:val="Normal"/>
    <w:next w:val="BodyText"/>
    <w:qFormat/>
    <w:rsid w:val="00DF6EB4"/>
    <w:pPr>
      <w:keepNext/>
      <w:numPr>
        <w:numId w:val="7"/>
      </w:numPr>
      <w:tabs>
        <w:tab w:val="left" w:pos="142"/>
      </w:tabs>
      <w:spacing w:after="120"/>
      <w:jc w:val="right"/>
    </w:pPr>
  </w:style>
  <w:style w:type="character" w:customStyle="1" w:styleId="BodyTextChar">
    <w:name w:val="Body Text Char"/>
    <w:link w:val="BodyText"/>
    <w:rsid w:val="00DF6EB4"/>
    <w:rPr>
      <w:rFonts w:ascii="Arial" w:hAnsi="Arial"/>
      <w:sz w:val="22"/>
      <w:szCs w:val="24"/>
      <w:lang w:eastAsia="en-US"/>
    </w:rPr>
  </w:style>
  <w:style w:type="character" w:customStyle="1" w:styleId="BodyTextIndent2Char">
    <w:name w:val="Body Text Indent 2 Char"/>
    <w:link w:val="BodyTextIndent2"/>
    <w:rsid w:val="003C44EB"/>
    <w:rPr>
      <w:rFonts w:ascii="Arial" w:hAnsi="Arial"/>
      <w:sz w:val="22"/>
      <w:szCs w:val="24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2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DB6664"/>
    <w:pPr>
      <w:numPr>
        <w:ilvl w:val="1"/>
        <w:numId w:val="2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2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27"/>
      </w:numPr>
      <w:spacing w:before="120" w:after="120"/>
    </w:pPr>
    <w:rPr>
      <w:rFonts w:cs="Arial"/>
      <w:lang w:eastAsia="en-GB"/>
    </w:rPr>
  </w:style>
  <w:style w:type="paragraph" w:customStyle="1" w:styleId="Recallinglist1">
    <w:name w:val="Recalling list 1"/>
    <w:basedOn w:val="Normal"/>
    <w:qFormat/>
    <w:rsid w:val="005B2BD9"/>
    <w:pPr>
      <w:numPr>
        <w:numId w:val="30"/>
      </w:numPr>
      <w:spacing w:after="120"/>
      <w:jc w:val="both"/>
    </w:pPr>
  </w:style>
  <w:style w:type="paragraph" w:customStyle="1" w:styleId="Recallinglist2">
    <w:name w:val="Recalling list 2"/>
    <w:basedOn w:val="Normal"/>
    <w:qFormat/>
    <w:rsid w:val="005B2BD9"/>
    <w:pPr>
      <w:numPr>
        <w:ilvl w:val="1"/>
        <w:numId w:val="30"/>
      </w:numPr>
      <w:spacing w:after="120"/>
    </w:pPr>
  </w:style>
  <w:style w:type="paragraph" w:customStyle="1" w:styleId="Recallinglist3">
    <w:name w:val="Recalling list 3"/>
    <w:basedOn w:val="Normal"/>
    <w:qFormat/>
    <w:rsid w:val="005B2BD9"/>
    <w:pPr>
      <w:numPr>
        <w:ilvl w:val="2"/>
        <w:numId w:val="30"/>
      </w:numPr>
      <w:spacing w:after="1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BDCAA-925D-4693-8783-75824E38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1091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>GDWS ASt. Nord Bezirk</Company>
  <LinksUpToDate>false</LinksUpToDate>
  <CharactersWithSpaces>7302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Mike Hadley (Home)</dc:creator>
  <cp:lastModifiedBy>Seamus Doyle</cp:lastModifiedBy>
  <cp:revision>3</cp:revision>
  <cp:lastPrinted>2008-12-16T06:04:00Z</cp:lastPrinted>
  <dcterms:created xsi:type="dcterms:W3CDTF">2014-09-04T08:39:00Z</dcterms:created>
  <dcterms:modified xsi:type="dcterms:W3CDTF">2014-09-22T09:03:00Z</dcterms:modified>
</cp:coreProperties>
</file>